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403" w:rsidRPr="006E2DDD" w:rsidRDefault="00146371" w:rsidP="00754403">
      <w:pPr>
        <w:ind w:left="5400" w:firstLine="5400"/>
        <w:rPr>
          <w:rFonts w:ascii="Arial" w:hAnsi="Arial" w:cs="Arial"/>
          <w:sz w:val="20"/>
          <w:szCs w:val="22"/>
        </w:rPr>
      </w:pPr>
      <w:r>
        <w:rPr>
          <w:rFonts w:ascii="Arial" w:hAnsi="Arial" w:cs="Arial"/>
          <w:sz w:val="20"/>
          <w:szCs w:val="22"/>
        </w:rPr>
        <w:t xml:space="preserve">Приложение №06 </w:t>
      </w:r>
      <w:r w:rsidR="00754403" w:rsidRPr="006E2DDD">
        <w:rPr>
          <w:rFonts w:ascii="Arial" w:hAnsi="Arial" w:cs="Arial"/>
          <w:sz w:val="20"/>
          <w:szCs w:val="22"/>
        </w:rPr>
        <w:t>к протоколу</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МГС № </w:t>
      </w:r>
      <w:r w:rsidR="0024679D">
        <w:rPr>
          <w:rFonts w:ascii="Arial" w:hAnsi="Arial" w:cs="Arial"/>
          <w:sz w:val="20"/>
          <w:szCs w:val="22"/>
        </w:rPr>
        <w:t>53</w:t>
      </w:r>
      <w:r w:rsidRPr="006E2DDD">
        <w:rPr>
          <w:rFonts w:ascii="Arial" w:hAnsi="Arial" w:cs="Arial"/>
          <w:sz w:val="20"/>
          <w:szCs w:val="22"/>
        </w:rPr>
        <w:t>-201</w:t>
      </w:r>
      <w:r w:rsidR="0024679D">
        <w:rPr>
          <w:rFonts w:ascii="Arial" w:hAnsi="Arial" w:cs="Arial"/>
          <w:sz w:val="20"/>
          <w:szCs w:val="22"/>
        </w:rPr>
        <w:t>8</w:t>
      </w:r>
    </w:p>
    <w:p w:rsidR="00E86CB4" w:rsidRPr="00A16984" w:rsidRDefault="00E86CB4" w:rsidP="00E86CB4">
      <w:pPr>
        <w:ind w:right="43" w:firstLine="426"/>
        <w:jc w:val="center"/>
        <w:rPr>
          <w:rFonts w:ascii="Arial" w:hAnsi="Arial" w:cs="Arial"/>
          <w:b/>
        </w:rPr>
      </w:pPr>
      <w:r w:rsidRPr="00A16984">
        <w:rPr>
          <w:rFonts w:ascii="Arial" w:hAnsi="Arial" w:cs="Arial"/>
          <w:b/>
        </w:rPr>
        <w:t>ПЛАНДЕЙСТВИЙ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57" w:type="dxa"/>
        </w:tblCellMar>
        <w:tblLook w:val="04A0" w:firstRow="1" w:lastRow="0" w:firstColumn="1" w:lastColumn="0" w:noHBand="0" w:noVBand="1"/>
      </w:tblPr>
      <w:tblGrid>
        <w:gridCol w:w="854"/>
        <w:gridCol w:w="5056"/>
        <w:gridCol w:w="24"/>
        <w:gridCol w:w="34"/>
        <w:gridCol w:w="1585"/>
        <w:gridCol w:w="1767"/>
        <w:gridCol w:w="34"/>
        <w:gridCol w:w="5812"/>
      </w:tblGrid>
      <w:tr w:rsidR="00E86CB4" w:rsidRPr="00A16984" w:rsidTr="004646DF">
        <w:trPr>
          <w:tblHeader/>
        </w:trPr>
        <w:tc>
          <w:tcPr>
            <w:tcW w:w="854"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п/п</w:t>
            </w:r>
          </w:p>
        </w:tc>
        <w:tc>
          <w:tcPr>
            <w:tcW w:w="5080"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6C2472" w:rsidTr="004646DF">
        <w:tblPrEx>
          <w:tblLook w:val="0000" w:firstRow="0" w:lastRow="0" w:firstColumn="0" w:lastColumn="0" w:noHBand="0" w:noVBand="0"/>
        </w:tblPrEx>
        <w:trPr>
          <w:cantSplit/>
          <w:trHeight w:val="342"/>
        </w:trPr>
        <w:tc>
          <w:tcPr>
            <w:tcW w:w="15166" w:type="dxa"/>
            <w:gridSpan w:val="8"/>
          </w:tcPr>
          <w:p w:rsidR="00E86CB4" w:rsidRPr="00A16984" w:rsidRDefault="00E86CB4" w:rsidP="006C2472">
            <w:pPr>
              <w:pStyle w:val="31"/>
              <w:numPr>
                <w:ilvl w:val="0"/>
                <w:numId w:val="13"/>
              </w:numPr>
              <w:spacing w:before="120" w:after="120"/>
              <w:jc w:val="center"/>
              <w:rPr>
                <w:rFonts w:ascii="Arial" w:hAnsi="Arial" w:cs="Arial"/>
                <w:b/>
                <w:szCs w:val="24"/>
              </w:rPr>
            </w:pPr>
            <w:r w:rsidRPr="00A16984">
              <w:rPr>
                <w:rFonts w:ascii="Arial" w:hAnsi="Arial" w:cs="Arial"/>
                <w:b/>
                <w:szCs w:val="24"/>
              </w:rPr>
              <w:t>Основные положения</w:t>
            </w:r>
          </w:p>
        </w:tc>
      </w:tr>
      <w:tr w:rsidR="00E86CB4" w:rsidRPr="00A16984" w:rsidTr="004646DF">
        <w:tblPrEx>
          <w:tblLook w:val="0000" w:firstRow="0" w:lastRow="0" w:firstColumn="0" w:lastColumn="0" w:noHBand="0" w:noVBand="0"/>
        </w:tblPrEx>
        <w:trPr>
          <w:trHeight w:val="530"/>
        </w:trPr>
        <w:tc>
          <w:tcPr>
            <w:tcW w:w="854" w:type="dxa"/>
          </w:tcPr>
          <w:p w:rsidR="00E86CB4" w:rsidRPr="00A16984" w:rsidRDefault="00E86CB4" w:rsidP="00AD46FB">
            <w:pPr>
              <w:tabs>
                <w:tab w:val="left" w:pos="6024"/>
              </w:tabs>
              <w:jc w:val="both"/>
              <w:rPr>
                <w:rFonts w:ascii="Arial" w:hAnsi="Arial" w:cs="Arial"/>
                <w:sz w:val="20"/>
              </w:rPr>
            </w:pPr>
            <w:r w:rsidRPr="00A16984">
              <w:rPr>
                <w:rFonts w:ascii="Arial" w:hAnsi="Arial" w:cs="Arial"/>
                <w:sz w:val="20"/>
              </w:rPr>
              <w:t>1.1.</w:t>
            </w:r>
          </w:p>
        </w:tc>
        <w:tc>
          <w:tcPr>
            <w:tcW w:w="5056" w:type="dxa"/>
          </w:tcPr>
          <w:p w:rsidR="00E86CB4" w:rsidRPr="00A16984" w:rsidRDefault="00E86CB4" w:rsidP="005914F5">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3"/>
          </w:tcPr>
          <w:p w:rsidR="00E86CB4" w:rsidRPr="00A16984" w:rsidRDefault="00AD46FB"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E86CB4" w:rsidRPr="00A16984" w:rsidRDefault="00E86CB4"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2"/>
          </w:tcPr>
          <w:p w:rsidR="00403C27" w:rsidRPr="00BF4D23" w:rsidRDefault="00403C27" w:rsidP="00BF4D23">
            <w:pPr>
              <w:spacing w:line="240" w:lineRule="exact"/>
              <w:ind w:firstLine="459"/>
              <w:jc w:val="both"/>
              <w:rPr>
                <w:rFonts w:ascii="Arial" w:hAnsi="Arial" w:cs="Arial"/>
                <w:sz w:val="20"/>
              </w:rPr>
            </w:pPr>
            <w:r w:rsidRPr="00BF4D23">
              <w:rPr>
                <w:rFonts w:ascii="Arial" w:hAnsi="Arial" w:cs="Arial"/>
                <w:bCs/>
                <w:iCs/>
                <w:sz w:val="20"/>
              </w:rPr>
              <w:t xml:space="preserve">На Совещании руководителей национальных органов (52-м заседании МГС, 30.11.2017) принято решение </w:t>
            </w:r>
            <w:r w:rsidRPr="00BF4D23">
              <w:rPr>
                <w:rFonts w:ascii="Arial" w:hAnsi="Arial" w:cs="Arial"/>
                <w:sz w:val="20"/>
              </w:rPr>
              <w:t>считать целесообразным подготовку проекта Протокола о внесении изменений в Соглашение о проведении согласованной политики в области стандартизации, метрологии и сертификации от 13 марта 1992 года не ранее 2020 года</w:t>
            </w:r>
            <w:r w:rsidRPr="00BF4D23">
              <w:rPr>
                <w:rFonts w:ascii="Arial" w:hAnsi="Arial" w:cs="Arial"/>
                <w:bCs/>
                <w:iCs/>
                <w:sz w:val="20"/>
              </w:rPr>
              <w:t xml:space="preserve"> в связи с тем, что </w:t>
            </w:r>
            <w:r w:rsidRPr="00BF4D23">
              <w:rPr>
                <w:rFonts w:ascii="Arial" w:hAnsi="Arial" w:cs="Arial"/>
                <w:sz w:val="20"/>
              </w:rPr>
              <w:t xml:space="preserve">в настоящее время национальными органами осуществляется формирование и реализация предложений по совершенствованию и реформированию деятельности МГС. </w:t>
            </w:r>
          </w:p>
          <w:p w:rsidR="00E86CB4" w:rsidRPr="00A16984" w:rsidRDefault="00E86CB4" w:rsidP="00160227">
            <w:pPr>
              <w:pStyle w:val="31"/>
              <w:ind w:firstLine="0"/>
              <w:rPr>
                <w:rFonts w:ascii="Arial" w:hAnsi="Arial" w:cs="Arial"/>
                <w:sz w:val="20"/>
              </w:rPr>
            </w:pPr>
          </w:p>
        </w:tc>
      </w:tr>
      <w:tr w:rsidR="00CE7532" w:rsidRPr="00A16984" w:rsidTr="004646DF">
        <w:tblPrEx>
          <w:tblLook w:val="0000" w:firstRow="0" w:lastRow="0" w:firstColumn="0" w:lastColumn="0" w:noHBand="0" w:noVBand="0"/>
        </w:tblPrEx>
        <w:trPr>
          <w:trHeight w:val="530"/>
        </w:trPr>
        <w:tc>
          <w:tcPr>
            <w:tcW w:w="854" w:type="dxa"/>
          </w:tcPr>
          <w:p w:rsidR="00CE7532" w:rsidRDefault="00CE7532" w:rsidP="005914F5">
            <w:pPr>
              <w:tabs>
                <w:tab w:val="left" w:pos="6024"/>
              </w:tabs>
              <w:jc w:val="both"/>
              <w:rPr>
                <w:rFonts w:ascii="Arial" w:hAnsi="Arial" w:cs="Arial"/>
                <w:sz w:val="20"/>
              </w:rPr>
            </w:pPr>
          </w:p>
        </w:tc>
        <w:tc>
          <w:tcPr>
            <w:tcW w:w="5056" w:type="dxa"/>
          </w:tcPr>
          <w:p w:rsidR="00CE7532" w:rsidRPr="00CE7532" w:rsidRDefault="00CE7532"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3"/>
          </w:tcPr>
          <w:p w:rsidR="00CE7532" w:rsidRPr="00CE7532" w:rsidRDefault="00CE7532"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CE7532" w:rsidRPr="00CE7532" w:rsidRDefault="00CE7532"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2"/>
          </w:tcPr>
          <w:p w:rsidR="00CE7532" w:rsidRPr="00A16984" w:rsidRDefault="00CE7532" w:rsidP="00160227">
            <w:pPr>
              <w:jc w:val="both"/>
              <w:rPr>
                <w:rFonts w:ascii="Arial" w:hAnsi="Arial" w:cs="Arial"/>
                <w:sz w:val="20"/>
              </w:rPr>
            </w:pPr>
          </w:p>
        </w:tc>
      </w:tr>
      <w:tr w:rsidR="00AD46FB" w:rsidRPr="00A16984" w:rsidTr="004646DF">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1.2.</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2"/>
          </w:tcPr>
          <w:p w:rsidR="00AD46FB" w:rsidRDefault="000E6CA4" w:rsidP="00160227">
            <w:pPr>
              <w:jc w:val="both"/>
              <w:rPr>
                <w:rFonts w:ascii="Arial" w:hAnsi="Arial" w:cs="Arial"/>
                <w:sz w:val="20"/>
              </w:rPr>
            </w:pPr>
            <w:r>
              <w:rPr>
                <w:rFonts w:ascii="Arial" w:hAnsi="Arial" w:cs="Arial"/>
                <w:sz w:val="20"/>
              </w:rPr>
              <w:t>Вопрос рассматривается на заседаниях МГС</w:t>
            </w:r>
            <w:r w:rsidR="00523187">
              <w:rPr>
                <w:rFonts w:ascii="Arial" w:hAnsi="Arial" w:cs="Arial"/>
                <w:sz w:val="20"/>
              </w:rPr>
              <w:t>.</w:t>
            </w:r>
          </w:p>
          <w:p w:rsidR="009F37D8" w:rsidRPr="00A16984" w:rsidRDefault="009F37D8" w:rsidP="00160227">
            <w:pPr>
              <w:jc w:val="both"/>
              <w:rPr>
                <w:rFonts w:ascii="Arial" w:hAnsi="Arial" w:cs="Arial"/>
                <w:sz w:val="20"/>
              </w:rPr>
            </w:pPr>
            <w:r>
              <w:rPr>
                <w:rFonts w:ascii="Arial" w:hAnsi="Arial" w:cs="Arial"/>
                <w:sz w:val="20"/>
              </w:rPr>
              <w:t xml:space="preserve">По оценке соответствия </w:t>
            </w:r>
            <w:r w:rsidRPr="009F37D8">
              <w:rPr>
                <w:rFonts w:ascii="Arial" w:hAnsi="Arial" w:cs="Arial"/>
                <w:bCs/>
                <w:iCs/>
                <w:sz w:val="20"/>
              </w:rPr>
              <w:t>национальные органы рассмотре</w:t>
            </w:r>
            <w:r>
              <w:rPr>
                <w:rFonts w:ascii="Arial" w:hAnsi="Arial" w:cs="Arial"/>
                <w:bCs/>
                <w:iCs/>
                <w:sz w:val="20"/>
              </w:rPr>
              <w:t>ли</w:t>
            </w:r>
            <w:r w:rsidRPr="009F37D8">
              <w:rPr>
                <w:rFonts w:ascii="Arial" w:hAnsi="Arial" w:cs="Arial"/>
                <w:bCs/>
                <w:iCs/>
                <w:sz w:val="20"/>
              </w:rPr>
              <w:t xml:space="preserve"> информацию Госстандарта Республики Беларусь</w:t>
            </w:r>
            <w:r w:rsidR="00BF4D23">
              <w:rPr>
                <w:rFonts w:ascii="Arial" w:hAnsi="Arial" w:cs="Arial"/>
                <w:bCs/>
                <w:iCs/>
                <w:sz w:val="20"/>
              </w:rPr>
              <w:t xml:space="preserve"> </w:t>
            </w:r>
            <w:r w:rsidRPr="009F37D8">
              <w:rPr>
                <w:rFonts w:ascii="Calibri" w:hAnsi="Calibri"/>
                <w:sz w:val="20"/>
              </w:rPr>
              <w:t>«</w:t>
            </w:r>
            <w:r w:rsidRPr="009F37D8">
              <w:rPr>
                <w:rFonts w:ascii="Arial" w:hAnsi="Arial" w:cs="Arial" w:hint="cs"/>
                <w:bCs/>
                <w:iCs/>
                <w:sz w:val="20"/>
              </w:rPr>
              <w:t>Анализ</w:t>
            </w:r>
            <w:r w:rsidR="00BF4D23">
              <w:rPr>
                <w:rFonts w:ascii="Arial" w:hAnsi="Arial" w:cs="Arial"/>
                <w:bCs/>
                <w:iCs/>
                <w:sz w:val="20"/>
              </w:rPr>
              <w:t xml:space="preserve"> </w:t>
            </w:r>
            <w:r w:rsidRPr="009F37D8">
              <w:rPr>
                <w:rFonts w:ascii="Arial" w:hAnsi="Arial" w:cs="Arial" w:hint="cs"/>
                <w:bCs/>
                <w:iCs/>
                <w:sz w:val="20"/>
              </w:rPr>
              <w:t>деятельности</w:t>
            </w:r>
            <w:r w:rsidR="00BF4D23">
              <w:rPr>
                <w:rFonts w:ascii="Arial" w:hAnsi="Arial" w:cs="Arial"/>
                <w:bCs/>
                <w:iCs/>
                <w:sz w:val="20"/>
              </w:rPr>
              <w:t xml:space="preserve"> </w:t>
            </w:r>
            <w:r w:rsidRPr="009F37D8">
              <w:rPr>
                <w:rFonts w:ascii="Arial" w:hAnsi="Arial" w:cs="Arial" w:hint="cs"/>
                <w:bCs/>
                <w:iCs/>
                <w:sz w:val="20"/>
              </w:rPr>
              <w:t>и</w:t>
            </w:r>
            <w:r w:rsidR="00BF4D23">
              <w:rPr>
                <w:rFonts w:ascii="Arial" w:hAnsi="Arial" w:cs="Arial"/>
                <w:bCs/>
                <w:iCs/>
                <w:sz w:val="20"/>
              </w:rPr>
              <w:t xml:space="preserve"> </w:t>
            </w:r>
            <w:r w:rsidRPr="009F37D8">
              <w:rPr>
                <w:rFonts w:ascii="Arial" w:hAnsi="Arial" w:cs="Arial" w:hint="cs"/>
                <w:bCs/>
                <w:iCs/>
                <w:sz w:val="20"/>
              </w:rPr>
              <w:t>предложения</w:t>
            </w:r>
            <w:r w:rsidR="00BF4D23">
              <w:rPr>
                <w:rFonts w:ascii="Arial" w:hAnsi="Arial" w:cs="Arial"/>
                <w:bCs/>
                <w:iCs/>
                <w:sz w:val="20"/>
              </w:rPr>
              <w:t xml:space="preserve"> </w:t>
            </w:r>
            <w:r w:rsidRPr="009F37D8">
              <w:rPr>
                <w:rFonts w:ascii="Arial" w:hAnsi="Arial" w:cs="Arial" w:hint="cs"/>
                <w:bCs/>
                <w:iCs/>
                <w:sz w:val="20"/>
              </w:rPr>
              <w:t>по</w:t>
            </w:r>
            <w:r w:rsidR="00BF4D23">
              <w:rPr>
                <w:rFonts w:ascii="Arial" w:hAnsi="Arial" w:cs="Arial"/>
                <w:bCs/>
                <w:iCs/>
                <w:sz w:val="20"/>
              </w:rPr>
              <w:t xml:space="preserve"> </w:t>
            </w:r>
            <w:r w:rsidRPr="009F37D8">
              <w:rPr>
                <w:rFonts w:ascii="Arial" w:hAnsi="Arial" w:cs="Arial" w:hint="cs"/>
                <w:bCs/>
                <w:iCs/>
                <w:sz w:val="20"/>
              </w:rPr>
              <w:t>перспективам</w:t>
            </w:r>
            <w:r w:rsidR="00BF4D23">
              <w:rPr>
                <w:rFonts w:ascii="Arial" w:hAnsi="Arial" w:cs="Arial"/>
                <w:bCs/>
                <w:iCs/>
                <w:sz w:val="20"/>
              </w:rPr>
              <w:t xml:space="preserve"> </w:t>
            </w:r>
            <w:r w:rsidRPr="009F37D8">
              <w:rPr>
                <w:rFonts w:ascii="Arial" w:hAnsi="Arial" w:cs="Arial" w:hint="cs"/>
                <w:bCs/>
                <w:iCs/>
                <w:sz w:val="20"/>
              </w:rPr>
              <w:t>развития</w:t>
            </w:r>
            <w:r w:rsidR="00BF4D23">
              <w:rPr>
                <w:rFonts w:ascii="Arial" w:hAnsi="Arial" w:cs="Arial"/>
                <w:bCs/>
                <w:iCs/>
                <w:sz w:val="20"/>
              </w:rPr>
              <w:t xml:space="preserve"> </w:t>
            </w:r>
            <w:r w:rsidRPr="009F37D8">
              <w:rPr>
                <w:rFonts w:ascii="Arial" w:hAnsi="Arial" w:cs="Arial" w:hint="cs"/>
                <w:bCs/>
                <w:iCs/>
                <w:sz w:val="20"/>
              </w:rPr>
              <w:t>направления</w:t>
            </w:r>
            <w:r w:rsidRPr="009F37D8">
              <w:rPr>
                <w:rFonts w:ascii="Arial" w:hAnsi="Arial" w:cs="Arial"/>
                <w:bCs/>
                <w:iCs/>
                <w:sz w:val="20"/>
              </w:rPr>
              <w:t xml:space="preserve"> «</w:t>
            </w:r>
            <w:r w:rsidRPr="009F37D8">
              <w:rPr>
                <w:rFonts w:ascii="Arial" w:hAnsi="Arial" w:cs="Arial" w:hint="cs"/>
                <w:bCs/>
                <w:iCs/>
                <w:sz w:val="20"/>
              </w:rPr>
              <w:t>ОЦЕНКА</w:t>
            </w:r>
            <w:r w:rsidR="00BF4D23">
              <w:rPr>
                <w:rFonts w:ascii="Arial" w:hAnsi="Arial" w:cs="Arial"/>
                <w:bCs/>
                <w:iCs/>
                <w:sz w:val="20"/>
              </w:rPr>
              <w:t xml:space="preserve"> </w:t>
            </w:r>
            <w:r w:rsidRPr="009F37D8">
              <w:rPr>
                <w:rFonts w:ascii="Arial" w:hAnsi="Arial" w:cs="Arial" w:hint="cs"/>
                <w:bCs/>
                <w:iCs/>
                <w:sz w:val="20"/>
              </w:rPr>
              <w:t>СООТВЕТСТВИЯ</w:t>
            </w:r>
            <w:r w:rsidRPr="009F37D8">
              <w:rPr>
                <w:rFonts w:ascii="Arial" w:hAnsi="Arial" w:cs="Arial" w:hint="eastAsia"/>
                <w:bCs/>
                <w:iCs/>
                <w:sz w:val="20"/>
              </w:rPr>
              <w:t>»</w:t>
            </w:r>
            <w:r w:rsidR="00BF4D23">
              <w:rPr>
                <w:rFonts w:ascii="Arial" w:hAnsi="Arial" w:cs="Arial"/>
                <w:bCs/>
                <w:iCs/>
                <w:sz w:val="20"/>
              </w:rPr>
              <w:t xml:space="preserve"> </w:t>
            </w:r>
            <w:r w:rsidRPr="009F37D8">
              <w:rPr>
                <w:rFonts w:ascii="Arial" w:hAnsi="Arial" w:cs="Arial" w:hint="cs"/>
                <w:bCs/>
                <w:iCs/>
                <w:sz w:val="20"/>
              </w:rPr>
              <w:t>Межгосударственного</w:t>
            </w:r>
            <w:r w:rsidR="00BF4D23">
              <w:rPr>
                <w:rFonts w:ascii="Arial" w:hAnsi="Arial" w:cs="Arial"/>
                <w:bCs/>
                <w:iCs/>
                <w:sz w:val="20"/>
              </w:rPr>
              <w:t xml:space="preserve"> </w:t>
            </w:r>
            <w:r w:rsidRPr="009F37D8">
              <w:rPr>
                <w:rFonts w:ascii="Arial" w:hAnsi="Arial" w:cs="Arial" w:hint="cs"/>
                <w:bCs/>
                <w:iCs/>
                <w:sz w:val="20"/>
              </w:rPr>
              <w:t>совета</w:t>
            </w:r>
            <w:r w:rsidR="00BF4D23">
              <w:rPr>
                <w:rFonts w:ascii="Arial" w:hAnsi="Arial" w:cs="Arial"/>
                <w:bCs/>
                <w:iCs/>
                <w:sz w:val="20"/>
              </w:rPr>
              <w:t xml:space="preserve"> </w:t>
            </w:r>
            <w:r w:rsidRPr="009F37D8">
              <w:rPr>
                <w:rFonts w:ascii="Arial" w:hAnsi="Arial" w:cs="Arial" w:hint="cs"/>
                <w:bCs/>
                <w:iCs/>
                <w:sz w:val="20"/>
              </w:rPr>
              <w:t>по</w:t>
            </w:r>
            <w:r w:rsidR="00BF4D23">
              <w:rPr>
                <w:rFonts w:ascii="Arial" w:hAnsi="Arial" w:cs="Arial"/>
                <w:bCs/>
                <w:iCs/>
                <w:sz w:val="20"/>
              </w:rPr>
              <w:t xml:space="preserve"> </w:t>
            </w:r>
            <w:r w:rsidRPr="009F37D8">
              <w:rPr>
                <w:rFonts w:ascii="Arial" w:hAnsi="Arial" w:cs="Arial" w:hint="cs"/>
                <w:bCs/>
                <w:iCs/>
                <w:sz w:val="20"/>
              </w:rPr>
              <w:t>стандартизации</w:t>
            </w:r>
            <w:r w:rsidRPr="009F37D8">
              <w:rPr>
                <w:rFonts w:ascii="Arial" w:hAnsi="Arial" w:cs="Arial"/>
                <w:bCs/>
                <w:iCs/>
                <w:sz w:val="20"/>
              </w:rPr>
              <w:t xml:space="preserve">, </w:t>
            </w:r>
            <w:r w:rsidRPr="009F37D8">
              <w:rPr>
                <w:rFonts w:ascii="Arial" w:hAnsi="Arial" w:cs="Arial" w:hint="cs"/>
                <w:bCs/>
                <w:iCs/>
                <w:sz w:val="20"/>
              </w:rPr>
              <w:t>метрологии</w:t>
            </w:r>
            <w:r w:rsidR="00BF4D23">
              <w:rPr>
                <w:rFonts w:ascii="Arial" w:hAnsi="Arial" w:cs="Arial"/>
                <w:bCs/>
                <w:iCs/>
                <w:sz w:val="20"/>
              </w:rPr>
              <w:t xml:space="preserve"> </w:t>
            </w:r>
            <w:r w:rsidRPr="009F37D8">
              <w:rPr>
                <w:rFonts w:ascii="Arial" w:hAnsi="Arial" w:cs="Arial" w:hint="cs"/>
                <w:bCs/>
                <w:iCs/>
                <w:sz w:val="20"/>
              </w:rPr>
              <w:t>и</w:t>
            </w:r>
            <w:r w:rsidR="00BF4D23">
              <w:rPr>
                <w:rFonts w:ascii="Arial" w:hAnsi="Arial" w:cs="Arial"/>
                <w:bCs/>
                <w:iCs/>
                <w:sz w:val="20"/>
              </w:rPr>
              <w:t xml:space="preserve"> </w:t>
            </w:r>
            <w:r w:rsidRPr="009F37D8">
              <w:rPr>
                <w:rFonts w:ascii="Arial" w:hAnsi="Arial" w:cs="Arial" w:hint="cs"/>
                <w:bCs/>
                <w:iCs/>
                <w:sz w:val="20"/>
              </w:rPr>
              <w:t>сертификации</w:t>
            </w:r>
            <w:r w:rsidR="00BF4D23">
              <w:rPr>
                <w:rFonts w:ascii="Arial" w:hAnsi="Arial" w:cs="Arial"/>
                <w:bCs/>
                <w:iCs/>
                <w:sz w:val="20"/>
              </w:rPr>
              <w:t xml:space="preserve"> </w:t>
            </w:r>
            <w:r w:rsidRPr="009F37D8">
              <w:rPr>
                <w:rFonts w:ascii="Arial" w:hAnsi="Arial" w:cs="Arial" w:hint="cs"/>
                <w:bCs/>
                <w:iCs/>
                <w:sz w:val="20"/>
              </w:rPr>
              <w:t>на</w:t>
            </w:r>
            <w:r w:rsidR="00BF4D23">
              <w:rPr>
                <w:rFonts w:ascii="Arial" w:hAnsi="Arial" w:cs="Arial"/>
                <w:bCs/>
                <w:iCs/>
                <w:sz w:val="20"/>
              </w:rPr>
              <w:t xml:space="preserve"> </w:t>
            </w:r>
            <w:r w:rsidRPr="009F37D8">
              <w:rPr>
                <w:rFonts w:ascii="Arial" w:hAnsi="Arial" w:cs="Arial" w:hint="cs"/>
                <w:bCs/>
                <w:iCs/>
                <w:sz w:val="20"/>
              </w:rPr>
              <w:t>период</w:t>
            </w:r>
            <w:r w:rsidRPr="009F37D8">
              <w:rPr>
                <w:rFonts w:ascii="Arial" w:hAnsi="Arial" w:cs="Arial"/>
                <w:bCs/>
                <w:iCs/>
                <w:sz w:val="20"/>
              </w:rPr>
              <w:t xml:space="preserve"> 2016-2020 </w:t>
            </w:r>
            <w:r w:rsidRPr="009F37D8">
              <w:rPr>
                <w:rFonts w:ascii="Arial" w:hAnsi="Arial" w:cs="Arial" w:hint="cs"/>
                <w:bCs/>
                <w:iCs/>
                <w:sz w:val="20"/>
              </w:rPr>
              <w:t>гг</w:t>
            </w:r>
            <w:r w:rsidRPr="009F37D8">
              <w:rPr>
                <w:rFonts w:ascii="Arial" w:hAnsi="Arial" w:cs="Arial"/>
                <w:bCs/>
                <w:iCs/>
                <w:sz w:val="20"/>
              </w:rPr>
              <w:t>.»</w:t>
            </w:r>
            <w:r>
              <w:rPr>
                <w:rFonts w:ascii="Arial" w:hAnsi="Arial" w:cs="Arial"/>
                <w:bCs/>
                <w:iCs/>
                <w:sz w:val="20"/>
              </w:rPr>
              <w:t xml:space="preserve"> и принято решение</w:t>
            </w:r>
            <w:r w:rsidRPr="009F37D8">
              <w:rPr>
                <w:rFonts w:ascii="Arial" w:hAnsi="Arial" w:cs="Arial"/>
                <w:bCs/>
                <w:sz w:val="20"/>
              </w:rPr>
              <w:t>одобрить сложившуюся в области оценки соответствия структуру взаимодействия государств-участников МГС</w:t>
            </w:r>
            <w:r w:rsidRPr="009F37D8">
              <w:rPr>
                <w:rFonts w:ascii="Arial" w:hAnsi="Arial" w:cs="Arial"/>
                <w:sz w:val="20"/>
              </w:rPr>
              <w:t>.</w:t>
            </w:r>
          </w:p>
        </w:tc>
      </w:tr>
      <w:tr w:rsidR="00AD46FB" w:rsidRPr="00A16984" w:rsidTr="004646DF">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1.3.</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2018-2020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2"/>
          </w:tcPr>
          <w:p w:rsidR="00AD46FB" w:rsidRPr="00A16984" w:rsidRDefault="00AD46FB" w:rsidP="00160227">
            <w:pPr>
              <w:jc w:val="both"/>
              <w:rPr>
                <w:rFonts w:ascii="Arial" w:hAnsi="Arial" w:cs="Arial"/>
                <w:sz w:val="20"/>
              </w:rPr>
            </w:pPr>
          </w:p>
        </w:tc>
      </w:tr>
      <w:tr w:rsidR="00AD46FB" w:rsidRPr="00A16984" w:rsidTr="004646DF">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1.4.</w:t>
            </w:r>
          </w:p>
        </w:tc>
        <w:tc>
          <w:tcPr>
            <w:tcW w:w="5056" w:type="dxa"/>
          </w:tcPr>
          <w:p w:rsidR="00AD46FB" w:rsidRPr="00A16984" w:rsidRDefault="00AD46FB" w:rsidP="007B3D06">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0089125F">
              <w:rPr>
                <w:rFonts w:ascii="Arial" w:hAnsi="Arial" w:cs="Arial"/>
                <w:color w:val="000000"/>
                <w:sz w:val="20"/>
              </w:rPr>
              <w:t xml:space="preserve"> </w:t>
            </w:r>
            <w:r w:rsidRPr="00F56C2B">
              <w:rPr>
                <w:rFonts w:ascii="Arial" w:hAnsi="Arial" w:cs="Arial"/>
                <w:sz w:val="20"/>
              </w:rPr>
              <w:t>об устранении</w:t>
            </w:r>
            <w:r w:rsidR="0089125F">
              <w:rPr>
                <w:rFonts w:ascii="Arial" w:hAnsi="Arial" w:cs="Arial"/>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3"/>
          </w:tcPr>
          <w:p w:rsidR="00AD46FB" w:rsidRPr="00A16984" w:rsidRDefault="00AD46FB" w:rsidP="005914F5">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5914F5">
            <w:pPr>
              <w:pStyle w:val="31"/>
              <w:ind w:firstLine="0"/>
              <w:jc w:val="center"/>
              <w:rPr>
                <w:rFonts w:ascii="Arial" w:hAnsi="Arial" w:cs="Arial"/>
                <w:sz w:val="20"/>
              </w:rPr>
            </w:pPr>
          </w:p>
        </w:tc>
        <w:tc>
          <w:tcPr>
            <w:tcW w:w="1767" w:type="dxa"/>
          </w:tcPr>
          <w:p w:rsidR="00AD46FB" w:rsidRDefault="00AD46FB" w:rsidP="005914F5">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5914F5">
            <w:pPr>
              <w:pStyle w:val="31"/>
              <w:ind w:firstLine="0"/>
              <w:jc w:val="left"/>
              <w:rPr>
                <w:rFonts w:ascii="Arial" w:hAnsi="Arial" w:cs="Arial"/>
                <w:sz w:val="20"/>
              </w:rPr>
            </w:pPr>
            <w:r>
              <w:rPr>
                <w:rFonts w:ascii="Arial" w:hAnsi="Arial" w:cs="Arial"/>
                <w:sz w:val="20"/>
              </w:rPr>
              <w:t>ИК СНГ</w:t>
            </w:r>
          </w:p>
        </w:tc>
        <w:tc>
          <w:tcPr>
            <w:tcW w:w="5846" w:type="dxa"/>
            <w:gridSpan w:val="2"/>
          </w:tcPr>
          <w:p w:rsidR="00AD46FB" w:rsidRDefault="000E6CA4" w:rsidP="00160227">
            <w:pPr>
              <w:pStyle w:val="a8"/>
              <w:spacing w:after="0"/>
              <w:jc w:val="both"/>
              <w:rPr>
                <w:rFonts w:ascii="Arial" w:hAnsi="Arial" w:cs="Arial"/>
                <w:color w:val="000000"/>
                <w:sz w:val="20"/>
              </w:rPr>
            </w:pPr>
            <w:r w:rsidRPr="00FD6287">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Pr>
                <w:rFonts w:ascii="Arial" w:hAnsi="Arial" w:cs="Arial"/>
                <w:color w:val="000000"/>
                <w:sz w:val="20"/>
              </w:rPr>
              <w:t xml:space="preserve">для </w:t>
            </w:r>
            <w:r w:rsidRPr="00FD6287">
              <w:rPr>
                <w:rFonts w:ascii="Arial" w:hAnsi="Arial" w:cs="Arial"/>
                <w:color w:val="000000"/>
                <w:sz w:val="20"/>
              </w:rPr>
              <w:t>рассмотрения в установленном порядке (протоколы № 45-2014, пункт 15, № 49-2016, пункт 13).</w:t>
            </w:r>
            <w:r>
              <w:rPr>
                <w:rFonts w:ascii="Arial" w:hAnsi="Arial" w:cs="Arial"/>
                <w:color w:val="000000"/>
                <w:sz w:val="20"/>
              </w:rPr>
              <w:t xml:space="preserve"> Проект Соглашения 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Соглашения был доработан. В настоящее время доработанный проект Соглашения и предложения РГ ЗСТ по замечаниям и предложениям государств находиться в ИК СНГ.</w:t>
            </w:r>
          </w:p>
          <w:p w:rsidR="001A0147" w:rsidRDefault="001A0147" w:rsidP="001A0147">
            <w:pPr>
              <w:pStyle w:val="a8"/>
              <w:spacing w:after="0"/>
              <w:jc w:val="both"/>
              <w:rPr>
                <w:rFonts w:ascii="Arial" w:hAnsi="Arial" w:cs="Arial"/>
                <w:sz w:val="20"/>
              </w:rPr>
            </w:pPr>
            <w:r w:rsidRPr="001A0147">
              <w:rPr>
                <w:rFonts w:ascii="Arial" w:hAnsi="Arial" w:cs="Arial"/>
                <w:sz w:val="20"/>
              </w:rPr>
              <w:t>В Отделении Исполнительного комитета СНГ 29 марта 2018 года состоялось заседание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1A0147" w:rsidRPr="001A0147" w:rsidRDefault="001A0147" w:rsidP="001A0147">
            <w:pPr>
              <w:pStyle w:val="a8"/>
              <w:spacing w:after="0"/>
              <w:jc w:val="both"/>
              <w:rPr>
                <w:rFonts w:ascii="Arial" w:hAnsi="Arial" w:cs="Arial"/>
                <w:sz w:val="20"/>
              </w:rPr>
            </w:pPr>
            <w:r w:rsidRPr="001A0147">
              <w:rPr>
                <w:rFonts w:ascii="Arial" w:hAnsi="Arial" w:cs="Arial"/>
                <w:sz w:val="20"/>
              </w:rPr>
              <w:t>В заседании приняли участие представители Азербайджанской Республики, Республики Армения, Республики Беларусь, Республики Казахстан, Кыргызской Республики, Российской Федерации, Республики Узбекистан, Бюро по стандартам МГС, Исполнительного комитета СНГ и Евразийской экономической комиссии.</w:t>
            </w:r>
          </w:p>
          <w:p w:rsidR="001A0147" w:rsidRPr="001A0147" w:rsidRDefault="001A0147" w:rsidP="001A0147">
            <w:pPr>
              <w:pStyle w:val="a8"/>
              <w:spacing w:after="0"/>
              <w:jc w:val="both"/>
              <w:rPr>
                <w:rFonts w:ascii="Arial" w:hAnsi="Arial" w:cs="Arial"/>
                <w:sz w:val="20"/>
              </w:rPr>
            </w:pPr>
            <w:r w:rsidRPr="001A0147">
              <w:rPr>
                <w:rFonts w:ascii="Arial" w:hAnsi="Arial" w:cs="Arial"/>
                <w:sz w:val="20"/>
              </w:rPr>
              <w:t>По проекту Соглашения поступили замечания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w:t>
            </w:r>
          </w:p>
          <w:p w:rsidR="001A0147" w:rsidRPr="001A0147" w:rsidRDefault="001A0147" w:rsidP="001A0147">
            <w:pPr>
              <w:pStyle w:val="a8"/>
              <w:spacing w:after="0"/>
              <w:jc w:val="both"/>
              <w:rPr>
                <w:rFonts w:ascii="Arial" w:hAnsi="Arial" w:cs="Arial"/>
                <w:sz w:val="20"/>
              </w:rPr>
            </w:pPr>
            <w:r w:rsidRPr="001A0147">
              <w:rPr>
                <w:rFonts w:ascii="Arial" w:hAnsi="Arial" w:cs="Arial"/>
                <w:sz w:val="20"/>
              </w:rPr>
              <w:t xml:space="preserve">В ходе заседания, под председательством Председателя Государственного комитета по стандартизации Республики Беларусь Назаренко В.В., рассмотрен проект Соглашения о технических барьерах во взаимной торговле государств – участников Содружества Независимых Государств. </w:t>
            </w:r>
          </w:p>
          <w:p w:rsidR="001A0147" w:rsidRPr="001A0147" w:rsidRDefault="001A0147" w:rsidP="001A0147">
            <w:pPr>
              <w:pStyle w:val="a8"/>
              <w:spacing w:after="0"/>
              <w:jc w:val="both"/>
              <w:rPr>
                <w:rFonts w:ascii="Arial" w:hAnsi="Arial" w:cs="Arial"/>
                <w:sz w:val="20"/>
              </w:rPr>
            </w:pPr>
            <w:r w:rsidRPr="001A0147">
              <w:rPr>
                <w:rFonts w:ascii="Arial" w:hAnsi="Arial" w:cs="Arial"/>
                <w:sz w:val="20"/>
              </w:rPr>
              <w:t>Участники заседания решили:</w:t>
            </w:r>
          </w:p>
          <w:p w:rsidR="001A0147" w:rsidRPr="001A0147" w:rsidRDefault="001A0147" w:rsidP="001A0147">
            <w:pPr>
              <w:pStyle w:val="a8"/>
              <w:spacing w:after="0"/>
              <w:jc w:val="both"/>
              <w:rPr>
                <w:rFonts w:ascii="Arial" w:hAnsi="Arial" w:cs="Arial"/>
                <w:sz w:val="20"/>
              </w:rPr>
            </w:pPr>
            <w:r w:rsidRPr="001A0147">
              <w:rPr>
                <w:rFonts w:ascii="Arial" w:hAnsi="Arial" w:cs="Arial"/>
                <w:sz w:val="20"/>
              </w:rPr>
              <w:t>Считать согласованным в основном с учетом поступивших замечаний и предложений государств – участников СНГ и состоявшегося обсуждения проект Соглашения о технических барьерах во взаимной торговле государств – участников Содружества Независимых Государств.</w:t>
            </w:r>
          </w:p>
          <w:p w:rsidR="001A0147" w:rsidRPr="00A16984" w:rsidRDefault="001A0147" w:rsidP="001A0147">
            <w:pPr>
              <w:pStyle w:val="a8"/>
              <w:spacing w:after="0"/>
              <w:jc w:val="both"/>
              <w:rPr>
                <w:rFonts w:ascii="Arial" w:hAnsi="Arial" w:cs="Arial"/>
                <w:sz w:val="20"/>
              </w:rPr>
            </w:pPr>
            <w:r w:rsidRPr="001A0147">
              <w:rPr>
                <w:rFonts w:ascii="Arial" w:hAnsi="Arial" w:cs="Arial"/>
                <w:sz w:val="20"/>
              </w:rPr>
              <w:t>Исполнительному комитету СНГ направить указанный проект Соглашения на согласование в правительства государств – участников СНГ.</w:t>
            </w:r>
          </w:p>
        </w:tc>
      </w:tr>
      <w:tr w:rsidR="00AD46FB" w:rsidRPr="00A16984" w:rsidTr="004646DF">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1.5.</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5914F5">
            <w:pPr>
              <w:spacing w:line="280" w:lineRule="exact"/>
              <w:jc w:val="both"/>
              <w:rPr>
                <w:rFonts w:ascii="Arial" w:hAnsi="Arial" w:cs="Arial"/>
                <w:sz w:val="20"/>
                <w:lang w:eastAsia="en-US"/>
              </w:rPr>
            </w:pPr>
          </w:p>
        </w:tc>
        <w:tc>
          <w:tcPr>
            <w:tcW w:w="5846" w:type="dxa"/>
            <w:gridSpan w:val="2"/>
          </w:tcPr>
          <w:p w:rsidR="00AD46FB" w:rsidRPr="00A16984" w:rsidRDefault="00AD46FB" w:rsidP="00160227">
            <w:pPr>
              <w:jc w:val="both"/>
              <w:rPr>
                <w:rFonts w:ascii="Arial" w:hAnsi="Arial" w:cs="Arial"/>
                <w:sz w:val="20"/>
              </w:rPr>
            </w:pPr>
          </w:p>
        </w:tc>
      </w:tr>
      <w:tr w:rsidR="00AD46FB" w:rsidRPr="00A16984" w:rsidTr="004646DF">
        <w:tblPrEx>
          <w:tblLook w:val="0000" w:firstRow="0" w:lastRow="0" w:firstColumn="0" w:lastColumn="0" w:noHBand="0" w:noVBand="0"/>
        </w:tblPrEx>
        <w:trPr>
          <w:trHeight w:val="530"/>
        </w:trPr>
        <w:tc>
          <w:tcPr>
            <w:tcW w:w="854" w:type="dxa"/>
          </w:tcPr>
          <w:p w:rsidR="00AD46FB" w:rsidRPr="00F96D19" w:rsidRDefault="00AD46FB" w:rsidP="005914F5">
            <w:pPr>
              <w:tabs>
                <w:tab w:val="left" w:pos="6024"/>
              </w:tabs>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3"/>
          </w:tcPr>
          <w:p w:rsidR="00AD46FB" w:rsidRPr="00F96D19" w:rsidRDefault="00AD46FB"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2"/>
          </w:tcPr>
          <w:p w:rsidR="00AD46FB" w:rsidRPr="009C1530" w:rsidRDefault="003213E6" w:rsidP="00160227">
            <w:pPr>
              <w:jc w:val="both"/>
              <w:rPr>
                <w:rFonts w:ascii="Arial" w:hAnsi="Arial" w:cs="Arial"/>
                <w:sz w:val="20"/>
              </w:rPr>
            </w:pPr>
            <w:r w:rsidRPr="009C1530">
              <w:rPr>
                <w:rFonts w:ascii="Arial" w:hAnsi="Arial" w:cs="Arial"/>
                <w:sz w:val="20"/>
              </w:rPr>
              <w:t xml:space="preserve">На 43-м заседании МГС подписан </w:t>
            </w:r>
            <w:r w:rsidRPr="009C153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Разрабатывается проект </w:t>
            </w:r>
            <w:r w:rsidRPr="009C1530">
              <w:rPr>
                <w:rFonts w:ascii="Arial" w:hAnsi="Arial" w:cs="Arial"/>
                <w:bCs/>
                <w:sz w:val="20"/>
              </w:rPr>
              <w:t>Плана мероприятий по реализации положений Меморандума о сотрудничестве ЕЭК и</w:t>
            </w:r>
            <w:r w:rsidRPr="009C1530">
              <w:rPr>
                <w:rFonts w:ascii="Arial" w:hAnsi="Arial" w:cs="Arial"/>
                <w:sz w:val="20"/>
              </w:rPr>
              <w:t xml:space="preserve"> МГС</w:t>
            </w:r>
          </w:p>
        </w:tc>
      </w:tr>
      <w:tr w:rsidR="0089125F" w:rsidRPr="0089125F" w:rsidTr="004646DF">
        <w:tblPrEx>
          <w:tblLook w:val="0000" w:firstRow="0" w:lastRow="0" w:firstColumn="0" w:lastColumn="0" w:noHBand="0" w:noVBand="0"/>
        </w:tblPrEx>
        <w:trPr>
          <w:trHeight w:val="530"/>
        </w:trPr>
        <w:tc>
          <w:tcPr>
            <w:tcW w:w="854" w:type="dxa"/>
          </w:tcPr>
          <w:p w:rsidR="00FA4A48" w:rsidRPr="0089125F" w:rsidRDefault="00FA4A48" w:rsidP="005914F5">
            <w:pPr>
              <w:tabs>
                <w:tab w:val="left" w:pos="6024"/>
              </w:tabs>
              <w:jc w:val="both"/>
              <w:rPr>
                <w:rFonts w:ascii="Arial" w:hAnsi="Arial" w:cs="Arial"/>
                <w:color w:val="FF0000"/>
                <w:sz w:val="20"/>
              </w:rPr>
            </w:pPr>
            <w:r w:rsidRPr="0089125F">
              <w:rPr>
                <w:rFonts w:ascii="Arial" w:hAnsi="Arial" w:cs="Arial"/>
                <w:color w:val="FF0000"/>
                <w:sz w:val="20"/>
              </w:rPr>
              <w:t>1.7</w:t>
            </w:r>
          </w:p>
        </w:tc>
        <w:tc>
          <w:tcPr>
            <w:tcW w:w="5056" w:type="dxa"/>
            <w:shd w:val="clear" w:color="auto" w:fill="auto"/>
          </w:tcPr>
          <w:p w:rsidR="00FA4A48" w:rsidRPr="0089125F" w:rsidRDefault="00FA4A48" w:rsidP="009728D9">
            <w:pPr>
              <w:jc w:val="both"/>
              <w:rPr>
                <w:rFonts w:ascii="Arial" w:hAnsi="Arial" w:cs="Arial"/>
                <w:b/>
                <w:color w:val="FF0000"/>
                <w:sz w:val="20"/>
              </w:rPr>
            </w:pPr>
            <w:r w:rsidRPr="0089125F">
              <w:rPr>
                <w:rFonts w:ascii="Arial" w:hAnsi="Arial" w:cs="Arial"/>
                <w:color w:val="FF0000"/>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3"/>
          </w:tcPr>
          <w:p w:rsidR="00FA4A48" w:rsidRPr="0089125F" w:rsidRDefault="00FA4A48" w:rsidP="00FA4A48">
            <w:pPr>
              <w:pStyle w:val="31"/>
              <w:ind w:firstLine="0"/>
              <w:rPr>
                <w:rFonts w:ascii="Arial" w:hAnsi="Arial" w:cs="Arial"/>
                <w:color w:val="FF0000"/>
                <w:sz w:val="20"/>
              </w:rPr>
            </w:pPr>
            <w:r w:rsidRPr="0089125F">
              <w:rPr>
                <w:rFonts w:ascii="Arial" w:hAnsi="Arial" w:cs="Arial"/>
                <w:color w:val="FF0000"/>
                <w:sz w:val="20"/>
              </w:rPr>
              <w:t>2015-2016</w:t>
            </w:r>
          </w:p>
        </w:tc>
        <w:tc>
          <w:tcPr>
            <w:tcW w:w="1767" w:type="dxa"/>
          </w:tcPr>
          <w:p w:rsidR="00FA4A48" w:rsidRPr="0089125F" w:rsidRDefault="00FA4A48" w:rsidP="00FA4A48">
            <w:pPr>
              <w:spacing w:line="280" w:lineRule="exact"/>
              <w:jc w:val="both"/>
              <w:rPr>
                <w:rFonts w:ascii="Arial" w:hAnsi="Arial" w:cs="Arial"/>
                <w:color w:val="FF0000"/>
                <w:sz w:val="20"/>
                <w:lang w:eastAsia="en-US"/>
              </w:rPr>
            </w:pPr>
            <w:r w:rsidRPr="0089125F">
              <w:rPr>
                <w:rFonts w:ascii="Arial" w:hAnsi="Arial" w:cs="Arial"/>
                <w:color w:val="FF0000"/>
                <w:sz w:val="20"/>
                <w:lang w:eastAsia="en-US"/>
              </w:rPr>
              <w:t>Национальные органы</w:t>
            </w:r>
          </w:p>
          <w:p w:rsidR="00FA4A48" w:rsidRPr="0089125F" w:rsidRDefault="00FA4A48" w:rsidP="005914F5">
            <w:pPr>
              <w:spacing w:line="280" w:lineRule="exact"/>
              <w:jc w:val="both"/>
              <w:rPr>
                <w:rFonts w:ascii="Arial" w:hAnsi="Arial" w:cs="Arial"/>
                <w:b/>
                <w:color w:val="FF0000"/>
                <w:sz w:val="20"/>
                <w:lang w:eastAsia="en-US"/>
              </w:rPr>
            </w:pPr>
          </w:p>
        </w:tc>
        <w:tc>
          <w:tcPr>
            <w:tcW w:w="5846" w:type="dxa"/>
            <w:gridSpan w:val="2"/>
          </w:tcPr>
          <w:p w:rsidR="00FA4A48" w:rsidRPr="0089125F" w:rsidRDefault="00BD5F7E" w:rsidP="00160227">
            <w:pPr>
              <w:jc w:val="both"/>
              <w:rPr>
                <w:rFonts w:ascii="Arial" w:hAnsi="Arial" w:cs="Arial"/>
                <w:color w:val="FF0000"/>
                <w:sz w:val="20"/>
              </w:rPr>
            </w:pPr>
            <w:r w:rsidRPr="0089125F">
              <w:rPr>
                <w:rFonts w:ascii="Arial" w:hAnsi="Arial" w:cs="Arial"/>
                <w:color w:val="FF0000"/>
                <w:sz w:val="20"/>
              </w:rPr>
              <w:t xml:space="preserve">Исключен решением </w:t>
            </w:r>
            <w:r w:rsidR="00C70037" w:rsidRPr="0089125F">
              <w:rPr>
                <w:rFonts w:ascii="Arial" w:hAnsi="Arial" w:cs="Arial"/>
                <w:color w:val="FF0000"/>
                <w:sz w:val="20"/>
              </w:rPr>
              <w:t>51</w:t>
            </w:r>
            <w:r w:rsidRPr="0089125F">
              <w:rPr>
                <w:rFonts w:ascii="Arial" w:hAnsi="Arial" w:cs="Arial"/>
                <w:color w:val="FF0000"/>
                <w:sz w:val="20"/>
              </w:rPr>
              <w:t>-го заседания МГС</w:t>
            </w:r>
            <w:r w:rsidR="00C70037" w:rsidRPr="0089125F">
              <w:rPr>
                <w:rFonts w:ascii="Arial" w:hAnsi="Arial" w:cs="Arial"/>
                <w:color w:val="FF0000"/>
                <w:sz w:val="20"/>
              </w:rPr>
              <w:t xml:space="preserve"> п.8</w:t>
            </w:r>
            <w:r w:rsidR="003213E6" w:rsidRPr="0089125F">
              <w:rPr>
                <w:rFonts w:ascii="Arial" w:hAnsi="Arial" w:cs="Arial"/>
                <w:color w:val="FF0000"/>
                <w:sz w:val="20"/>
              </w:rPr>
              <w:t>.</w:t>
            </w:r>
            <w:r w:rsidR="00C70037" w:rsidRPr="0089125F">
              <w:rPr>
                <w:rFonts w:ascii="Arial" w:hAnsi="Arial" w:cs="Arial"/>
                <w:color w:val="FF0000"/>
                <w:sz w:val="20"/>
              </w:rPr>
              <w:t>3</w:t>
            </w:r>
          </w:p>
        </w:tc>
      </w:tr>
      <w:tr w:rsidR="00FA4A48" w:rsidRPr="00A16984" w:rsidTr="004646DF">
        <w:tblPrEx>
          <w:tblLook w:val="0000" w:firstRow="0" w:lastRow="0" w:firstColumn="0" w:lastColumn="0" w:noHBand="0" w:noVBand="0"/>
        </w:tblPrEx>
        <w:trPr>
          <w:trHeight w:val="47"/>
        </w:trPr>
        <w:tc>
          <w:tcPr>
            <w:tcW w:w="15166" w:type="dxa"/>
            <w:gridSpan w:val="8"/>
            <w:vAlign w:val="center"/>
          </w:tcPr>
          <w:p w:rsidR="00FA4A48" w:rsidRPr="00FA4A48" w:rsidRDefault="00FA4A48" w:rsidP="006C2472">
            <w:pPr>
              <w:pStyle w:val="31"/>
              <w:spacing w:before="120" w:after="120"/>
              <w:ind w:firstLine="397"/>
              <w:jc w:val="center"/>
              <w:rPr>
                <w:rFonts w:ascii="Arial" w:hAnsi="Arial" w:cs="Arial"/>
                <w:b/>
                <w:szCs w:val="24"/>
              </w:rPr>
            </w:pPr>
            <w:r w:rsidRPr="00FA4A48">
              <w:rPr>
                <w:rFonts w:ascii="Arial" w:hAnsi="Arial" w:cs="Arial"/>
                <w:b/>
                <w:szCs w:val="24"/>
              </w:rPr>
              <w:t>2. Стандартизация</w:t>
            </w:r>
          </w:p>
        </w:tc>
      </w:tr>
      <w:tr w:rsidR="00FA4A48" w:rsidRPr="00A16984" w:rsidTr="004646DF">
        <w:tblPrEx>
          <w:tblLook w:val="0000" w:firstRow="0" w:lastRow="0" w:firstColumn="0" w:lastColumn="0" w:noHBand="0" w:noVBand="0"/>
        </w:tblPrEx>
        <w:trPr>
          <w:trHeight w:val="47"/>
        </w:trPr>
        <w:tc>
          <w:tcPr>
            <w:tcW w:w="15166" w:type="dxa"/>
            <w:gridSpan w:val="8"/>
            <w:vAlign w:val="center"/>
          </w:tcPr>
          <w:p w:rsidR="00FA4A48" w:rsidRPr="006C2472" w:rsidRDefault="00FA4A48" w:rsidP="006C2472">
            <w:pPr>
              <w:pStyle w:val="31"/>
              <w:numPr>
                <w:ilvl w:val="1"/>
                <w:numId w:val="3"/>
              </w:numPr>
              <w:tabs>
                <w:tab w:val="clear" w:pos="7660"/>
              </w:tabs>
              <w:ind w:left="0" w:firstLine="397"/>
              <w:jc w:val="center"/>
              <w:rPr>
                <w:rFonts w:ascii="Arial" w:hAnsi="Arial" w:cs="Arial"/>
                <w:b/>
                <w:szCs w:val="24"/>
              </w:rPr>
            </w:pPr>
            <w:r w:rsidRPr="00A16984">
              <w:rPr>
                <w:rFonts w:ascii="Arial" w:hAnsi="Arial" w:cs="Arial"/>
                <w:b/>
                <w:szCs w:val="24"/>
              </w:rPr>
              <w:t>Развитие системы межгосударственной стандартизации</w:t>
            </w:r>
          </w:p>
        </w:tc>
      </w:tr>
      <w:tr w:rsidR="00FA4A48" w:rsidRPr="00A16984" w:rsidTr="004646DF">
        <w:tblPrEx>
          <w:tblLook w:val="0000" w:firstRow="0" w:lastRow="0" w:firstColumn="0" w:lastColumn="0" w:noHBand="0" w:noVBand="0"/>
        </w:tblPrEx>
        <w:trPr>
          <w:trHeight w:val="20"/>
        </w:trPr>
        <w:tc>
          <w:tcPr>
            <w:tcW w:w="854" w:type="dxa"/>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2.1.1.</w:t>
            </w:r>
          </w:p>
        </w:tc>
        <w:tc>
          <w:tcPr>
            <w:tcW w:w="5114" w:type="dxa"/>
            <w:gridSpan w:val="3"/>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2"/>
          </w:tcPr>
          <w:p w:rsidR="00FA4A48" w:rsidRPr="009C1530" w:rsidRDefault="003213E6" w:rsidP="00160227">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p>
        </w:tc>
      </w:tr>
      <w:tr w:rsidR="00FA4A48" w:rsidRPr="00A16984" w:rsidTr="004646DF">
        <w:tblPrEx>
          <w:tblLook w:val="0000" w:firstRow="0" w:lastRow="0" w:firstColumn="0" w:lastColumn="0" w:noHBand="0" w:noVBand="0"/>
        </w:tblPrEx>
        <w:trPr>
          <w:trHeight w:val="450"/>
        </w:trPr>
        <w:tc>
          <w:tcPr>
            <w:tcW w:w="854" w:type="dxa"/>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2.1.2.</w:t>
            </w:r>
          </w:p>
        </w:tc>
        <w:tc>
          <w:tcPr>
            <w:tcW w:w="5114" w:type="dxa"/>
            <w:gridSpan w:val="3"/>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2"/>
          </w:tcPr>
          <w:p w:rsidR="00FA4A48" w:rsidRPr="009C1530" w:rsidRDefault="003213E6" w:rsidP="00160227">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sidR="0089125F">
              <w:rPr>
                <w:rFonts w:ascii="Arial" w:hAnsi="Arial" w:cs="Arial"/>
                <w:sz w:val="20"/>
              </w:rPr>
              <w:t xml:space="preserve"> </w:t>
            </w:r>
            <w:r w:rsidRPr="009C1530">
              <w:rPr>
                <w:rFonts w:ascii="Arial" w:hAnsi="Arial" w:cs="Arial"/>
                <w:sz w:val="20"/>
              </w:rPr>
              <w:t>ресурсосбережение</w:t>
            </w:r>
          </w:p>
        </w:tc>
      </w:tr>
      <w:tr w:rsidR="009E79AB" w:rsidRPr="00A16984" w:rsidTr="004646DF">
        <w:tblPrEx>
          <w:tblLook w:val="0000" w:firstRow="0" w:lastRow="0" w:firstColumn="0" w:lastColumn="0" w:noHBand="0" w:noVBand="0"/>
        </w:tblPrEx>
        <w:trPr>
          <w:trHeight w:val="450"/>
        </w:trPr>
        <w:tc>
          <w:tcPr>
            <w:tcW w:w="854" w:type="dxa"/>
          </w:tcPr>
          <w:p w:rsidR="009E79AB" w:rsidRPr="00A16984" w:rsidRDefault="009E79AB" w:rsidP="005914F5">
            <w:pPr>
              <w:tabs>
                <w:tab w:val="left" w:pos="6024"/>
              </w:tabs>
              <w:jc w:val="both"/>
              <w:rPr>
                <w:rFonts w:ascii="Arial" w:hAnsi="Arial" w:cs="Arial"/>
                <w:sz w:val="20"/>
              </w:rPr>
            </w:pPr>
            <w:r w:rsidRPr="00A16984">
              <w:rPr>
                <w:rFonts w:ascii="Arial" w:hAnsi="Arial" w:cs="Arial"/>
                <w:sz w:val="20"/>
              </w:rPr>
              <w:t>2.1.3.</w:t>
            </w:r>
          </w:p>
        </w:tc>
        <w:tc>
          <w:tcPr>
            <w:tcW w:w="5114" w:type="dxa"/>
            <w:gridSpan w:val="3"/>
          </w:tcPr>
          <w:p w:rsidR="009E79AB" w:rsidRPr="00C955CD" w:rsidRDefault="009E79AB" w:rsidP="005914F5">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tcPr>
          <w:p w:rsidR="009E79AB" w:rsidRPr="00C955CD" w:rsidRDefault="009E79AB"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9E79AB" w:rsidRPr="00C955CD" w:rsidRDefault="009E79AB" w:rsidP="003567CE">
            <w:pPr>
              <w:rPr>
                <w:rFonts w:ascii="Arial" w:hAnsi="Arial" w:cs="Arial"/>
                <w:sz w:val="20"/>
              </w:rPr>
            </w:pPr>
            <w:r w:rsidRPr="00C955CD">
              <w:rPr>
                <w:rFonts w:ascii="Arial" w:hAnsi="Arial" w:cs="Arial"/>
                <w:sz w:val="20"/>
              </w:rPr>
              <w:t>Национальные органы</w:t>
            </w:r>
          </w:p>
        </w:tc>
        <w:tc>
          <w:tcPr>
            <w:tcW w:w="5846" w:type="dxa"/>
            <w:gridSpan w:val="2"/>
            <w:vMerge w:val="restart"/>
          </w:tcPr>
          <w:p w:rsidR="009E79AB" w:rsidRPr="009C1530" w:rsidRDefault="009E79AB" w:rsidP="00160227">
            <w:pPr>
              <w:pStyle w:val="31"/>
              <w:ind w:firstLine="0"/>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 xml:space="preserve">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1.7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9E79AB" w:rsidRPr="009C1530" w:rsidRDefault="00953E14" w:rsidP="00160227">
            <w:pPr>
              <w:pStyle w:val="31"/>
              <w:ind w:firstLine="0"/>
              <w:rPr>
                <w:rFonts w:ascii="Arial" w:eastAsia="Calibri" w:hAnsi="Arial" w:cs="Arial"/>
                <w:sz w:val="20"/>
                <w:lang w:eastAsia="en-US"/>
              </w:rPr>
            </w:pPr>
            <w:r>
              <w:rPr>
                <w:rFonts w:ascii="Arial" w:eastAsia="Calibri" w:hAnsi="Arial" w:cs="Arial"/>
                <w:sz w:val="20"/>
                <w:lang w:eastAsia="en-US"/>
              </w:rPr>
              <w:t>При</w:t>
            </w:r>
            <w:r w:rsidR="009E79AB"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Pr>
                <w:rFonts w:ascii="Arial" w:hAnsi="Arial" w:cs="Arial"/>
                <w:sz w:val="20"/>
              </w:rPr>
              <w:t xml:space="preserve"> Национальными органами рассматривается проект ГОСТ 1.7, разработанный ВНИИНМАШ </w:t>
            </w:r>
          </w:p>
          <w:p w:rsidR="009E79AB" w:rsidRDefault="009E79AB" w:rsidP="00160227">
            <w:pPr>
              <w:pStyle w:val="31"/>
              <w:ind w:firstLine="0"/>
              <w:rPr>
                <w:rFonts w:ascii="Arial" w:hAnsi="Arial" w:cs="Arial"/>
                <w:sz w:val="20"/>
              </w:rPr>
            </w:pPr>
            <w:r w:rsidRPr="009C1530">
              <w:rPr>
                <w:rFonts w:ascii="Arial" w:hAnsi="Arial" w:cs="Arial"/>
                <w:sz w:val="20"/>
              </w:rPr>
              <w:t xml:space="preserve">В настоящее время </w:t>
            </w:r>
            <w:r w:rsidRPr="00BF4D23">
              <w:rPr>
                <w:rFonts w:ascii="Arial" w:hAnsi="Arial" w:cs="Arial"/>
                <w:sz w:val="20"/>
              </w:rPr>
              <w:t>реализуется ПМС 2016-2018</w:t>
            </w:r>
          </w:p>
          <w:p w:rsidR="009E1073" w:rsidRPr="009C1530" w:rsidRDefault="009E1073" w:rsidP="00160227">
            <w:pPr>
              <w:pStyle w:val="31"/>
              <w:ind w:firstLine="0"/>
              <w:rPr>
                <w:rFonts w:ascii="Arial" w:hAnsi="Arial" w:cs="Arial"/>
                <w:sz w:val="20"/>
              </w:rPr>
            </w:pPr>
          </w:p>
        </w:tc>
      </w:tr>
      <w:tr w:rsidR="009E79AB" w:rsidRPr="00A16984" w:rsidTr="004646DF">
        <w:tblPrEx>
          <w:tblLook w:val="0000" w:firstRow="0" w:lastRow="0" w:firstColumn="0" w:lastColumn="0" w:noHBand="0" w:noVBand="0"/>
        </w:tblPrEx>
        <w:trPr>
          <w:trHeight w:val="450"/>
        </w:trPr>
        <w:tc>
          <w:tcPr>
            <w:tcW w:w="854" w:type="dxa"/>
          </w:tcPr>
          <w:p w:rsidR="009E79AB" w:rsidRPr="00A16984" w:rsidRDefault="009E79AB" w:rsidP="009728D9">
            <w:pPr>
              <w:tabs>
                <w:tab w:val="left" w:pos="6024"/>
              </w:tabs>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3"/>
          </w:tcPr>
          <w:p w:rsidR="009E79AB" w:rsidRPr="00056DF1" w:rsidRDefault="009E79AB" w:rsidP="005914F5">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tcPr>
          <w:p w:rsidR="009E79AB" w:rsidRPr="00056DF1" w:rsidRDefault="009E79AB"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9E79AB" w:rsidRPr="00056DF1" w:rsidRDefault="009E79AB" w:rsidP="003567CE">
            <w:pPr>
              <w:rPr>
                <w:rFonts w:ascii="Arial" w:hAnsi="Arial" w:cs="Arial"/>
                <w:sz w:val="20"/>
              </w:rPr>
            </w:pPr>
            <w:r w:rsidRPr="00056DF1">
              <w:rPr>
                <w:rFonts w:ascii="Arial" w:hAnsi="Arial" w:cs="Arial"/>
                <w:sz w:val="20"/>
              </w:rPr>
              <w:t>МТК 536 Национальные органы</w:t>
            </w:r>
          </w:p>
          <w:p w:rsidR="009E79AB" w:rsidRPr="00056DF1" w:rsidRDefault="009E79AB" w:rsidP="003567CE">
            <w:pPr>
              <w:rPr>
                <w:rFonts w:ascii="Arial" w:hAnsi="Arial" w:cs="Arial"/>
                <w:sz w:val="20"/>
              </w:rPr>
            </w:pPr>
            <w:r w:rsidRPr="00056DF1">
              <w:rPr>
                <w:rFonts w:ascii="Arial" w:hAnsi="Arial" w:cs="Arial"/>
                <w:sz w:val="20"/>
              </w:rPr>
              <w:t>Бюро по стандартам</w:t>
            </w:r>
          </w:p>
        </w:tc>
        <w:tc>
          <w:tcPr>
            <w:tcW w:w="5846" w:type="dxa"/>
            <w:gridSpan w:val="2"/>
            <w:vMerge/>
          </w:tcPr>
          <w:p w:rsidR="009E79AB" w:rsidRPr="009C1530" w:rsidRDefault="009E79AB" w:rsidP="00160227">
            <w:pPr>
              <w:pStyle w:val="31"/>
              <w:ind w:firstLine="0"/>
              <w:rPr>
                <w:rFonts w:ascii="Arial" w:hAnsi="Arial" w:cs="Arial"/>
                <w:sz w:val="20"/>
              </w:rPr>
            </w:pPr>
          </w:p>
        </w:tc>
      </w:tr>
      <w:tr w:rsidR="009E79AB" w:rsidRPr="00A16984" w:rsidTr="004646DF">
        <w:tblPrEx>
          <w:tblLook w:val="0000" w:firstRow="0" w:lastRow="0" w:firstColumn="0" w:lastColumn="0" w:noHBand="0" w:noVBand="0"/>
        </w:tblPrEx>
        <w:trPr>
          <w:trHeight w:val="450"/>
        </w:trPr>
        <w:tc>
          <w:tcPr>
            <w:tcW w:w="854" w:type="dxa"/>
          </w:tcPr>
          <w:p w:rsidR="009E79AB" w:rsidRPr="00A16984" w:rsidRDefault="009E79AB" w:rsidP="005914F5">
            <w:pPr>
              <w:tabs>
                <w:tab w:val="left" w:pos="6024"/>
              </w:tabs>
              <w:jc w:val="both"/>
              <w:rPr>
                <w:rFonts w:ascii="Arial" w:hAnsi="Arial" w:cs="Arial"/>
                <w:sz w:val="20"/>
              </w:rPr>
            </w:pPr>
          </w:p>
        </w:tc>
        <w:tc>
          <w:tcPr>
            <w:tcW w:w="5114" w:type="dxa"/>
            <w:gridSpan w:val="3"/>
          </w:tcPr>
          <w:p w:rsidR="009E79AB" w:rsidRPr="00746401" w:rsidRDefault="009E79AB" w:rsidP="00746401">
            <w:pPr>
              <w:spacing w:line="240" w:lineRule="exact"/>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tcPr>
          <w:p w:rsidR="009E79AB" w:rsidRPr="00746401" w:rsidRDefault="009E79AB" w:rsidP="00746401">
            <w:pPr>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9E79AB" w:rsidRPr="00746401" w:rsidRDefault="009E79AB" w:rsidP="005914F5">
            <w:pPr>
              <w:spacing w:before="120"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2"/>
            <w:vMerge/>
          </w:tcPr>
          <w:p w:rsidR="009E79AB" w:rsidRPr="009C1530" w:rsidRDefault="009E79AB" w:rsidP="00160227">
            <w:pPr>
              <w:pStyle w:val="31"/>
              <w:ind w:firstLine="0"/>
              <w:rPr>
                <w:rFonts w:ascii="Arial" w:hAnsi="Arial" w:cs="Arial"/>
                <w:sz w:val="20"/>
              </w:rPr>
            </w:pPr>
          </w:p>
        </w:tc>
      </w:tr>
      <w:tr w:rsidR="00FA4A48" w:rsidRPr="00A16984" w:rsidTr="004646DF">
        <w:tblPrEx>
          <w:tblLook w:val="0000" w:firstRow="0" w:lastRow="0" w:firstColumn="0" w:lastColumn="0" w:noHBand="0" w:noVBand="0"/>
        </w:tblPrEx>
        <w:trPr>
          <w:trHeight w:val="450"/>
        </w:trPr>
        <w:tc>
          <w:tcPr>
            <w:tcW w:w="854" w:type="dxa"/>
          </w:tcPr>
          <w:p w:rsidR="00FA4A48" w:rsidRPr="00A16984" w:rsidRDefault="00FA4A48" w:rsidP="005914F5">
            <w:pPr>
              <w:tabs>
                <w:tab w:val="left" w:pos="6024"/>
              </w:tabs>
              <w:jc w:val="both"/>
              <w:rPr>
                <w:rFonts w:ascii="Arial" w:hAnsi="Arial" w:cs="Arial"/>
                <w:sz w:val="20"/>
              </w:rPr>
            </w:pPr>
          </w:p>
        </w:tc>
        <w:tc>
          <w:tcPr>
            <w:tcW w:w="5114" w:type="dxa"/>
            <w:gridSpan w:val="3"/>
          </w:tcPr>
          <w:p w:rsidR="00FA4A48" w:rsidRPr="00746401" w:rsidRDefault="00FA4A48" w:rsidP="00746401">
            <w:pPr>
              <w:spacing w:line="240" w:lineRule="exact"/>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tcPr>
          <w:p w:rsidR="00FA4A48" w:rsidRPr="00746401" w:rsidRDefault="00FA4A48" w:rsidP="00894F91">
            <w:pPr>
              <w:pageBreakBefore/>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FA4A48" w:rsidRPr="00746401" w:rsidRDefault="00FA4A48" w:rsidP="005914F5">
            <w:pPr>
              <w:pageBreakBefore/>
              <w:spacing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2"/>
          </w:tcPr>
          <w:p w:rsidR="00FA4A48" w:rsidRPr="009C1530" w:rsidRDefault="009E79AB" w:rsidP="00BF4D23">
            <w:pPr>
              <w:pStyle w:val="31"/>
              <w:ind w:firstLine="0"/>
              <w:rPr>
                <w:rFonts w:ascii="Arial" w:hAnsi="Arial" w:cs="Arial"/>
                <w:sz w:val="20"/>
              </w:rPr>
            </w:pPr>
            <w:r w:rsidRPr="009C1530">
              <w:rPr>
                <w:rFonts w:ascii="Arial" w:hAnsi="Arial" w:cs="Arial"/>
                <w:sz w:val="20"/>
              </w:rPr>
              <w:t>В 2016</w:t>
            </w:r>
            <w:r w:rsidR="00BF4D23">
              <w:rPr>
                <w:rFonts w:ascii="Arial" w:hAnsi="Arial" w:cs="Arial"/>
                <w:sz w:val="20"/>
              </w:rPr>
              <w:t>-2017</w:t>
            </w:r>
            <w:r w:rsidRPr="009C1530">
              <w:rPr>
                <w:rFonts w:ascii="Arial" w:hAnsi="Arial" w:cs="Arial"/>
                <w:sz w:val="20"/>
              </w:rPr>
              <w:t xml:space="preserve"> </w:t>
            </w:r>
            <w:r w:rsidR="0089125F">
              <w:rPr>
                <w:rFonts w:ascii="Arial" w:hAnsi="Arial" w:cs="Arial"/>
                <w:sz w:val="20"/>
              </w:rPr>
              <w:t>г</w:t>
            </w:r>
            <w:r w:rsidR="00BF4D23">
              <w:rPr>
                <w:rFonts w:ascii="Arial" w:hAnsi="Arial" w:cs="Arial"/>
                <w:sz w:val="20"/>
              </w:rPr>
              <w:t>г.</w:t>
            </w:r>
            <w:r w:rsidRPr="009C1530">
              <w:rPr>
                <w:rFonts w:ascii="Arial" w:hAnsi="Arial" w:cs="Arial"/>
                <w:sz w:val="20"/>
              </w:rPr>
              <w:t xml:space="preserve"> </w:t>
            </w:r>
            <w:r w:rsidR="00BF4D23">
              <w:rPr>
                <w:rFonts w:ascii="Arial" w:hAnsi="Arial" w:cs="Arial"/>
                <w:sz w:val="20"/>
              </w:rPr>
              <w:t xml:space="preserve">отдельные </w:t>
            </w:r>
            <w:r w:rsidRPr="009C1530">
              <w:rPr>
                <w:rFonts w:ascii="Arial" w:hAnsi="Arial" w:cs="Arial"/>
                <w:sz w:val="20"/>
              </w:rPr>
              <w:t>программы  по стандартизации в приоритетных областях экономики не разрабатывались и на 201</w:t>
            </w:r>
            <w:r w:rsidR="00BF4D23">
              <w:rPr>
                <w:rFonts w:ascii="Arial" w:hAnsi="Arial" w:cs="Arial"/>
                <w:sz w:val="20"/>
              </w:rPr>
              <w:t>8</w:t>
            </w:r>
            <w:r w:rsidRPr="009C1530">
              <w:rPr>
                <w:rFonts w:ascii="Arial" w:hAnsi="Arial" w:cs="Arial"/>
                <w:sz w:val="20"/>
              </w:rPr>
              <w:t xml:space="preserve"> г. такая работа не запланирована.</w:t>
            </w:r>
            <w:r w:rsidR="009E1073">
              <w:rPr>
                <w:rFonts w:ascii="Arial" w:hAnsi="Arial" w:cs="Arial"/>
                <w:sz w:val="20"/>
              </w:rPr>
              <w:t xml:space="preserve"> Работы проводятся в рамках ПМС 2016-2018.</w:t>
            </w:r>
          </w:p>
        </w:tc>
      </w:tr>
      <w:tr w:rsidR="00FA4A48" w:rsidRPr="00A16984" w:rsidTr="00730556">
        <w:tblPrEx>
          <w:tblLook w:val="0000" w:firstRow="0" w:lastRow="0" w:firstColumn="0" w:lastColumn="0" w:noHBand="0" w:noVBand="0"/>
        </w:tblPrEx>
        <w:trPr>
          <w:trHeight w:val="1633"/>
        </w:trPr>
        <w:tc>
          <w:tcPr>
            <w:tcW w:w="854" w:type="dxa"/>
          </w:tcPr>
          <w:p w:rsidR="00FA4A48" w:rsidRPr="00A16984" w:rsidRDefault="00FA4A48" w:rsidP="009728D9">
            <w:pPr>
              <w:tabs>
                <w:tab w:val="left" w:pos="6024"/>
              </w:tabs>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114" w:type="dxa"/>
            <w:gridSpan w:val="3"/>
          </w:tcPr>
          <w:p w:rsidR="00FA4A48" w:rsidRPr="00056DF1" w:rsidRDefault="00FA4A48" w:rsidP="005914F5">
            <w:pPr>
              <w:tabs>
                <w:tab w:val="left" w:pos="6024"/>
              </w:tabs>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tcPr>
          <w:p w:rsidR="00FA4A48" w:rsidRPr="00056DF1" w:rsidRDefault="00FA4A48"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FA4A48" w:rsidRPr="00056DF1" w:rsidRDefault="00FA4A48"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2"/>
          </w:tcPr>
          <w:p w:rsidR="009E79AB" w:rsidRPr="009C1530" w:rsidRDefault="009E79AB" w:rsidP="00160227">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p>
          <w:p w:rsidR="00FA4A48" w:rsidRPr="009C1530" w:rsidRDefault="009E79AB" w:rsidP="00F0205A">
            <w:pPr>
              <w:pStyle w:val="31"/>
              <w:ind w:firstLine="0"/>
              <w:rPr>
                <w:rFonts w:ascii="Arial" w:hAnsi="Arial" w:cs="Arial"/>
                <w:sz w:val="20"/>
              </w:rPr>
            </w:pPr>
            <w:r w:rsidRPr="009C1530">
              <w:rPr>
                <w:rFonts w:ascii="Arial" w:hAnsi="Arial" w:cs="Arial"/>
                <w:sz w:val="20"/>
              </w:rPr>
              <w:t>Фонд  межгосударственных стандартов насчитывает 25354. Уровень гармонизации прин</w:t>
            </w:r>
            <w:r w:rsidR="009E1073">
              <w:rPr>
                <w:rFonts w:ascii="Arial" w:hAnsi="Arial" w:cs="Arial"/>
                <w:sz w:val="20"/>
              </w:rPr>
              <w:t xml:space="preserve">ятых документов за 2016г. - 56%, </w:t>
            </w:r>
            <w:r w:rsidRPr="009C1530">
              <w:rPr>
                <w:rFonts w:ascii="Arial" w:hAnsi="Arial" w:cs="Arial"/>
                <w:sz w:val="20"/>
              </w:rPr>
              <w:t xml:space="preserve">за 2017 г.– </w:t>
            </w:r>
            <w:r w:rsidR="00F0205A">
              <w:rPr>
                <w:rFonts w:ascii="Arial" w:hAnsi="Arial" w:cs="Arial"/>
                <w:sz w:val="20"/>
              </w:rPr>
              <w:t>6</w:t>
            </w:r>
            <w:r w:rsidRPr="00F0205A">
              <w:rPr>
                <w:rFonts w:ascii="Arial" w:hAnsi="Arial" w:cs="Arial"/>
                <w:sz w:val="20"/>
              </w:rPr>
              <w:t>2%.</w:t>
            </w:r>
          </w:p>
        </w:tc>
      </w:tr>
      <w:tr w:rsidR="0089125F" w:rsidRPr="0089125F" w:rsidTr="004646DF">
        <w:tblPrEx>
          <w:tblLook w:val="0000" w:firstRow="0" w:lastRow="0" w:firstColumn="0" w:lastColumn="0" w:noHBand="0" w:noVBand="0"/>
        </w:tblPrEx>
        <w:trPr>
          <w:trHeight w:val="450"/>
        </w:trPr>
        <w:tc>
          <w:tcPr>
            <w:tcW w:w="854" w:type="dxa"/>
          </w:tcPr>
          <w:p w:rsidR="00D84548" w:rsidRPr="0089125F" w:rsidRDefault="00D84548" w:rsidP="009728D9">
            <w:pPr>
              <w:tabs>
                <w:tab w:val="left" w:pos="6024"/>
              </w:tabs>
              <w:jc w:val="both"/>
              <w:rPr>
                <w:rFonts w:ascii="Arial" w:hAnsi="Arial" w:cs="Arial"/>
                <w:color w:val="FF0000"/>
                <w:sz w:val="20"/>
              </w:rPr>
            </w:pPr>
            <w:r w:rsidRPr="0089125F">
              <w:rPr>
                <w:rFonts w:ascii="Arial" w:hAnsi="Arial" w:cs="Arial"/>
                <w:color w:val="FF0000"/>
                <w:sz w:val="20"/>
              </w:rPr>
              <w:t>2.1.</w:t>
            </w:r>
            <w:r w:rsidR="009728D9" w:rsidRPr="0089125F">
              <w:rPr>
                <w:rFonts w:ascii="Arial" w:hAnsi="Arial" w:cs="Arial"/>
                <w:color w:val="FF0000"/>
                <w:sz w:val="20"/>
              </w:rPr>
              <w:t>6</w:t>
            </w:r>
          </w:p>
        </w:tc>
        <w:tc>
          <w:tcPr>
            <w:tcW w:w="5114" w:type="dxa"/>
            <w:gridSpan w:val="3"/>
          </w:tcPr>
          <w:p w:rsidR="00D84548" w:rsidRPr="0089125F" w:rsidRDefault="00D84548" w:rsidP="00404DC4">
            <w:pPr>
              <w:tabs>
                <w:tab w:val="left" w:pos="6024"/>
              </w:tabs>
              <w:jc w:val="both"/>
              <w:rPr>
                <w:rFonts w:ascii="Arial" w:hAnsi="Arial" w:cs="Arial"/>
                <w:color w:val="FF0000"/>
                <w:sz w:val="20"/>
              </w:rPr>
            </w:pPr>
            <w:r w:rsidRPr="0089125F">
              <w:rPr>
                <w:rFonts w:ascii="Arial" w:hAnsi="Arial" w:cs="Arial"/>
                <w:color w:val="FF0000"/>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tcPr>
          <w:p w:rsidR="00D84548" w:rsidRPr="0089125F" w:rsidRDefault="00D84548" w:rsidP="00862C47">
            <w:pPr>
              <w:ind w:firstLine="160"/>
              <w:jc w:val="both"/>
              <w:rPr>
                <w:rFonts w:ascii="Arial" w:hAnsi="Arial" w:cs="Arial"/>
                <w:color w:val="FF0000"/>
                <w:sz w:val="20"/>
              </w:rPr>
            </w:pPr>
            <w:r w:rsidRPr="0089125F">
              <w:rPr>
                <w:rFonts w:ascii="Arial" w:hAnsi="Arial" w:cs="Arial"/>
                <w:color w:val="FF0000"/>
                <w:sz w:val="20"/>
              </w:rPr>
              <w:t>2015-201</w:t>
            </w:r>
            <w:r w:rsidRPr="0089125F">
              <w:rPr>
                <w:rFonts w:ascii="Arial" w:hAnsi="Arial" w:cs="Arial"/>
                <w:color w:val="FF0000"/>
                <w:sz w:val="20"/>
                <w:lang w:val="en-US"/>
              </w:rPr>
              <w:t>7</w:t>
            </w:r>
          </w:p>
        </w:tc>
        <w:tc>
          <w:tcPr>
            <w:tcW w:w="1767" w:type="dxa"/>
          </w:tcPr>
          <w:p w:rsidR="00D84548" w:rsidRPr="0089125F" w:rsidRDefault="00D84548" w:rsidP="0087448D">
            <w:pPr>
              <w:jc w:val="both"/>
              <w:rPr>
                <w:rFonts w:ascii="Arial" w:hAnsi="Arial" w:cs="Arial"/>
                <w:color w:val="FF0000"/>
                <w:sz w:val="20"/>
                <w:lang w:eastAsia="en-US"/>
              </w:rPr>
            </w:pPr>
            <w:r w:rsidRPr="0089125F">
              <w:rPr>
                <w:rFonts w:ascii="Arial" w:hAnsi="Arial" w:cs="Arial"/>
                <w:color w:val="FF0000"/>
                <w:sz w:val="20"/>
                <w:lang w:eastAsia="en-US"/>
              </w:rPr>
              <w:t>Национальные органы</w:t>
            </w:r>
          </w:p>
          <w:p w:rsidR="00D84548" w:rsidRPr="0089125F" w:rsidRDefault="00D84548" w:rsidP="00404DC4">
            <w:pPr>
              <w:pStyle w:val="31"/>
              <w:ind w:firstLine="0"/>
              <w:jc w:val="center"/>
              <w:rPr>
                <w:rFonts w:ascii="Arial" w:hAnsi="Arial" w:cs="Arial"/>
                <w:color w:val="FF0000"/>
                <w:sz w:val="20"/>
                <w:lang w:val="en-US"/>
              </w:rPr>
            </w:pPr>
          </w:p>
        </w:tc>
        <w:tc>
          <w:tcPr>
            <w:tcW w:w="5846" w:type="dxa"/>
            <w:gridSpan w:val="2"/>
          </w:tcPr>
          <w:p w:rsidR="00D84548" w:rsidRPr="0089125F" w:rsidRDefault="009E79AB" w:rsidP="00160227">
            <w:pPr>
              <w:rPr>
                <w:rFonts w:ascii="Arial" w:hAnsi="Arial" w:cs="Arial"/>
                <w:color w:val="FF0000"/>
                <w:sz w:val="20"/>
              </w:rPr>
            </w:pPr>
            <w:r w:rsidRPr="0089125F">
              <w:rPr>
                <w:rFonts w:ascii="Arial" w:hAnsi="Arial" w:cs="Arial"/>
                <w:color w:val="FF0000"/>
                <w:sz w:val="20"/>
              </w:rPr>
              <w:t>п.2.1.6</w:t>
            </w:r>
            <w:r w:rsidR="00953E14" w:rsidRPr="0089125F">
              <w:rPr>
                <w:rFonts w:ascii="Arial" w:hAnsi="Arial" w:cs="Arial"/>
                <w:color w:val="FF0000"/>
                <w:sz w:val="20"/>
              </w:rPr>
              <w:t xml:space="preserve"> исключен по решению МГС</w:t>
            </w:r>
          </w:p>
        </w:tc>
      </w:tr>
      <w:tr w:rsidR="00D84548" w:rsidRPr="00A16984" w:rsidTr="004646DF">
        <w:tblPrEx>
          <w:tblLook w:val="0000" w:firstRow="0" w:lastRow="0" w:firstColumn="0" w:lastColumn="0" w:noHBand="0" w:noVBand="0"/>
        </w:tblPrEx>
        <w:trPr>
          <w:trHeight w:val="139"/>
        </w:trPr>
        <w:tc>
          <w:tcPr>
            <w:tcW w:w="15166" w:type="dxa"/>
            <w:gridSpan w:val="8"/>
          </w:tcPr>
          <w:p w:rsidR="00D84548" w:rsidRPr="00A16984" w:rsidRDefault="00D84548" w:rsidP="006C247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6C247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4646DF">
        <w:tblPrEx>
          <w:tblLook w:val="0000" w:firstRow="0" w:lastRow="0" w:firstColumn="0" w:lastColumn="0" w:noHBand="0" w:noVBand="0"/>
        </w:tblPrEx>
        <w:trPr>
          <w:trHeight w:val="172"/>
        </w:trPr>
        <w:tc>
          <w:tcPr>
            <w:tcW w:w="854" w:type="dxa"/>
          </w:tcPr>
          <w:p w:rsidR="0087448D" w:rsidRPr="00A16984" w:rsidRDefault="0087448D" w:rsidP="005914F5">
            <w:pPr>
              <w:tabs>
                <w:tab w:val="left" w:pos="6024"/>
              </w:tabs>
              <w:jc w:val="both"/>
              <w:rPr>
                <w:rFonts w:ascii="Arial" w:hAnsi="Arial" w:cs="Arial"/>
                <w:sz w:val="20"/>
              </w:rPr>
            </w:pPr>
            <w:r>
              <w:rPr>
                <w:rFonts w:ascii="Arial" w:hAnsi="Arial" w:cs="Arial"/>
                <w:sz w:val="20"/>
              </w:rPr>
              <w:t>2.2.1.</w:t>
            </w:r>
          </w:p>
        </w:tc>
        <w:tc>
          <w:tcPr>
            <w:tcW w:w="5114" w:type="dxa"/>
            <w:gridSpan w:val="3"/>
          </w:tcPr>
          <w:p w:rsidR="0087448D" w:rsidRPr="00CE7532" w:rsidRDefault="0087448D" w:rsidP="00CE7532">
            <w:pPr>
              <w:spacing w:line="240" w:lineRule="exact"/>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tcPr>
          <w:p w:rsidR="0087448D" w:rsidRPr="00CE7532" w:rsidRDefault="0087448D" w:rsidP="005914F5">
            <w:pPr>
              <w:suppressAutoHyphens/>
              <w:spacing w:before="120" w:line="240" w:lineRule="exact"/>
              <w:ind w:left="-57" w:right="-57"/>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2"/>
          </w:tcPr>
          <w:p w:rsidR="0087448D" w:rsidRPr="00CE7532" w:rsidRDefault="0087448D" w:rsidP="005914F5">
            <w:pPr>
              <w:spacing w:before="120" w:line="240" w:lineRule="exact"/>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tcPr>
          <w:p w:rsidR="0087448D" w:rsidRPr="009C1530" w:rsidRDefault="0087448D" w:rsidP="00160227">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87448D" w:rsidRPr="009C1530" w:rsidRDefault="0087448D" w:rsidP="00160227">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87448D" w:rsidRPr="009C1530" w:rsidRDefault="0087448D" w:rsidP="00160227">
            <w:pPr>
              <w:jc w:val="both"/>
              <w:rPr>
                <w:rFonts w:ascii="Arial" w:hAnsi="Arial" w:cs="Arial"/>
                <w:b/>
                <w:snapToGrid w:val="0"/>
                <w:sz w:val="20"/>
              </w:rPr>
            </w:pPr>
            <w:r w:rsidRPr="009C1530">
              <w:rPr>
                <w:rFonts w:ascii="Arial" w:hAnsi="Arial" w:cs="Arial"/>
                <w:sz w:val="20"/>
              </w:rPr>
              <w:t xml:space="preserve">ГОСТ 1.4-2015  «Межгосударственная система стандартизации. Межгосударственные технические комитеты по стандартизации. Правила создания и деятельности», </w:t>
            </w:r>
          </w:p>
          <w:p w:rsidR="0087448D" w:rsidRPr="009C1530" w:rsidRDefault="0087448D" w:rsidP="00160227">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r w:rsidR="00953E14">
              <w:rPr>
                <w:rFonts w:ascii="Arial" w:hAnsi="Arial" w:cs="Arial"/>
                <w:sz w:val="20"/>
              </w:rPr>
              <w:t xml:space="preserve">, </w:t>
            </w:r>
            <w:r w:rsidR="00953E14" w:rsidRPr="00730556">
              <w:rPr>
                <w:rFonts w:ascii="Arial" w:hAnsi="Arial" w:cs="Arial"/>
                <w:sz w:val="20"/>
              </w:rPr>
              <w:t>разрабатываются изменения ГОСТ</w:t>
            </w:r>
          </w:p>
        </w:tc>
      </w:tr>
      <w:tr w:rsidR="0087448D" w:rsidRPr="00A16984" w:rsidTr="004646DF">
        <w:tblPrEx>
          <w:tblLook w:val="0000" w:firstRow="0" w:lastRow="0" w:firstColumn="0" w:lastColumn="0" w:noHBand="0" w:noVBand="0"/>
        </w:tblPrEx>
        <w:trPr>
          <w:trHeight w:val="172"/>
        </w:trPr>
        <w:tc>
          <w:tcPr>
            <w:tcW w:w="854" w:type="dxa"/>
          </w:tcPr>
          <w:p w:rsidR="0087448D" w:rsidRPr="00A16984" w:rsidRDefault="0087448D" w:rsidP="00CE7532">
            <w:pPr>
              <w:tabs>
                <w:tab w:val="left" w:pos="6024"/>
              </w:tabs>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114" w:type="dxa"/>
            <w:gridSpan w:val="3"/>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tcPr>
          <w:p w:rsidR="0087448D" w:rsidRPr="00056DF1" w:rsidRDefault="0087448D" w:rsidP="005914F5">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tcPr>
          <w:p w:rsidR="0087448D" w:rsidRPr="009C1530" w:rsidRDefault="00523187" w:rsidP="00160227">
            <w:pPr>
              <w:pStyle w:val="31"/>
              <w:ind w:firstLine="0"/>
              <w:rPr>
                <w:rFonts w:ascii="Arial" w:hAnsi="Arial" w:cs="Arial"/>
                <w:sz w:val="20"/>
              </w:rPr>
            </w:pPr>
            <w:r>
              <w:rPr>
                <w:rFonts w:ascii="Arial" w:hAnsi="Arial" w:cs="Arial"/>
                <w:sz w:val="20"/>
              </w:rPr>
              <w:t>Р</w:t>
            </w:r>
            <w:r w:rsidR="0087448D" w:rsidRPr="009C1530">
              <w:rPr>
                <w:rFonts w:ascii="Arial" w:hAnsi="Arial" w:cs="Arial"/>
                <w:sz w:val="20"/>
              </w:rPr>
              <w:t>абота проводится</w:t>
            </w:r>
            <w:r w:rsidR="000113BF" w:rsidRPr="009C1530">
              <w:rPr>
                <w:rFonts w:ascii="Arial" w:hAnsi="Arial" w:cs="Arial"/>
                <w:sz w:val="20"/>
              </w:rPr>
              <w:t xml:space="preserve">.  Вопросы рассматриваются на заседаниях </w:t>
            </w:r>
            <w:r w:rsidR="004B57CC" w:rsidRPr="009C1530">
              <w:rPr>
                <w:rFonts w:ascii="Arial" w:hAnsi="Arial" w:cs="Arial"/>
                <w:sz w:val="20"/>
              </w:rPr>
              <w:t>НТКС</w:t>
            </w:r>
            <w:r w:rsidR="00953E14">
              <w:rPr>
                <w:rFonts w:ascii="Arial" w:hAnsi="Arial" w:cs="Arial"/>
                <w:sz w:val="20"/>
              </w:rPr>
              <w:t>.</w:t>
            </w:r>
          </w:p>
          <w:p w:rsidR="0087448D" w:rsidRPr="009C1530" w:rsidRDefault="0087448D" w:rsidP="00160227">
            <w:pPr>
              <w:pStyle w:val="31"/>
              <w:ind w:firstLine="0"/>
              <w:rPr>
                <w:rFonts w:ascii="Arial" w:hAnsi="Arial" w:cs="Arial"/>
                <w:sz w:val="20"/>
              </w:rPr>
            </w:pPr>
          </w:p>
        </w:tc>
      </w:tr>
      <w:tr w:rsidR="0087448D" w:rsidRPr="00A16984" w:rsidTr="004646DF">
        <w:tblPrEx>
          <w:tblLook w:val="0000" w:firstRow="0" w:lastRow="0" w:firstColumn="0" w:lastColumn="0" w:noHBand="0" w:noVBand="0"/>
        </w:tblPrEx>
        <w:trPr>
          <w:trHeight w:val="172"/>
        </w:trPr>
        <w:tc>
          <w:tcPr>
            <w:tcW w:w="15166" w:type="dxa"/>
            <w:gridSpan w:val="8"/>
          </w:tcPr>
          <w:p w:rsidR="0087448D" w:rsidRPr="00056DF1" w:rsidRDefault="0087448D" w:rsidP="00056DF1">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87448D" w:rsidRPr="00A16984" w:rsidTr="004646DF">
        <w:tblPrEx>
          <w:tblLook w:val="0000" w:firstRow="0" w:lastRow="0" w:firstColumn="0" w:lastColumn="0" w:noHBand="0" w:noVBand="0"/>
        </w:tblPrEx>
        <w:trPr>
          <w:trHeight w:val="172"/>
        </w:trPr>
        <w:tc>
          <w:tcPr>
            <w:tcW w:w="854" w:type="dxa"/>
          </w:tcPr>
          <w:p w:rsidR="0087448D" w:rsidRPr="00A16984" w:rsidRDefault="0087448D" w:rsidP="005914F5">
            <w:pPr>
              <w:tabs>
                <w:tab w:val="left" w:pos="6024"/>
              </w:tabs>
              <w:jc w:val="both"/>
              <w:rPr>
                <w:rFonts w:ascii="Arial" w:hAnsi="Arial" w:cs="Arial"/>
                <w:sz w:val="20"/>
              </w:rPr>
            </w:pPr>
            <w:r>
              <w:rPr>
                <w:rFonts w:ascii="Arial" w:hAnsi="Arial" w:cs="Arial"/>
                <w:sz w:val="20"/>
              </w:rPr>
              <w:t>2.3.1.</w:t>
            </w:r>
          </w:p>
        </w:tc>
        <w:tc>
          <w:tcPr>
            <w:tcW w:w="5114" w:type="dxa"/>
            <w:gridSpan w:val="3"/>
          </w:tcPr>
          <w:p w:rsidR="0087448D" w:rsidRPr="00056DF1" w:rsidRDefault="0087448D" w:rsidP="007B3D06">
            <w:pPr>
              <w:tabs>
                <w:tab w:val="left" w:pos="6024"/>
              </w:tabs>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tcPr>
          <w:p w:rsidR="0087448D" w:rsidRPr="009C1530" w:rsidRDefault="0087448D" w:rsidP="00160227">
            <w:pPr>
              <w:pStyle w:val="31"/>
              <w:ind w:firstLine="0"/>
              <w:rPr>
                <w:rFonts w:ascii="Arial" w:hAnsi="Arial" w:cs="Arial"/>
                <w:sz w:val="20"/>
              </w:rPr>
            </w:pPr>
            <w:r w:rsidRPr="009C1530">
              <w:rPr>
                <w:rFonts w:ascii="Arial" w:hAnsi="Arial" w:cs="Arial"/>
                <w:sz w:val="20"/>
              </w:rPr>
              <w:t>Не проводилось</w:t>
            </w:r>
          </w:p>
        </w:tc>
      </w:tr>
      <w:tr w:rsidR="0087448D" w:rsidRPr="00A16984" w:rsidTr="004646DF">
        <w:tblPrEx>
          <w:tblLook w:val="0000" w:firstRow="0" w:lastRow="0" w:firstColumn="0" w:lastColumn="0" w:noHBand="0" w:noVBand="0"/>
        </w:tblPrEx>
        <w:trPr>
          <w:trHeight w:val="172"/>
        </w:trPr>
        <w:tc>
          <w:tcPr>
            <w:tcW w:w="854" w:type="dxa"/>
          </w:tcPr>
          <w:p w:rsidR="0087448D" w:rsidRPr="00A16984" w:rsidRDefault="0087448D" w:rsidP="005914F5">
            <w:pPr>
              <w:tabs>
                <w:tab w:val="left" w:pos="6024"/>
              </w:tabs>
              <w:jc w:val="both"/>
              <w:rPr>
                <w:rFonts w:ascii="Arial" w:hAnsi="Arial" w:cs="Arial"/>
                <w:sz w:val="20"/>
              </w:rPr>
            </w:pPr>
            <w:r>
              <w:rPr>
                <w:rFonts w:ascii="Arial" w:hAnsi="Arial" w:cs="Arial"/>
                <w:sz w:val="20"/>
              </w:rPr>
              <w:t>2.3.2.</w:t>
            </w:r>
          </w:p>
        </w:tc>
        <w:tc>
          <w:tcPr>
            <w:tcW w:w="5114" w:type="dxa"/>
            <w:gridSpan w:val="3"/>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rPr>
                <w:rFonts w:ascii="Arial" w:hAnsi="Arial" w:cs="Arial"/>
                <w:sz w:val="20"/>
              </w:rPr>
            </w:pPr>
            <w:r w:rsidRPr="00056DF1">
              <w:rPr>
                <w:rFonts w:ascii="Arial" w:hAnsi="Arial" w:cs="Arial"/>
                <w:sz w:val="20"/>
              </w:rPr>
              <w:t>Бюро по стандартам</w:t>
            </w:r>
          </w:p>
        </w:tc>
        <w:tc>
          <w:tcPr>
            <w:tcW w:w="5812" w:type="dxa"/>
            <w:vMerge w:val="restart"/>
          </w:tcPr>
          <w:p w:rsidR="0087448D" w:rsidRPr="009C1530" w:rsidRDefault="0087448D" w:rsidP="00160227">
            <w:pPr>
              <w:spacing w:before="100" w:beforeAutospacing="1" w:after="100" w:afterAutospacing="1"/>
              <w:ind w:left="34"/>
              <w:jc w:val="both"/>
              <w:rPr>
                <w:rFonts w:ascii="Arial" w:hAnsi="Arial" w:cs="Arial"/>
                <w:sz w:val="20"/>
              </w:rPr>
            </w:pPr>
            <w:r w:rsidRPr="009C1530">
              <w:rPr>
                <w:rFonts w:ascii="Arial" w:hAnsi="Arial" w:cs="Arial"/>
                <w:sz w:val="20"/>
              </w:rPr>
              <w:t xml:space="preserve">Планируется проведение конференции </w:t>
            </w:r>
            <w:hyperlink r:id="rId7"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r w:rsidR="00953E14">
              <w:rPr>
                <w:rFonts w:ascii="Arial" w:hAnsi="Arial" w:cs="Arial"/>
                <w:sz w:val="20"/>
              </w:rPr>
              <w:t>.</w:t>
            </w:r>
          </w:p>
        </w:tc>
      </w:tr>
      <w:tr w:rsidR="0087448D" w:rsidRPr="00A16984" w:rsidTr="004646DF">
        <w:tblPrEx>
          <w:tblLook w:val="0000" w:firstRow="0" w:lastRow="0" w:firstColumn="0" w:lastColumn="0" w:noHBand="0" w:noVBand="0"/>
        </w:tblPrEx>
        <w:trPr>
          <w:trHeight w:val="172"/>
        </w:trPr>
        <w:tc>
          <w:tcPr>
            <w:tcW w:w="854" w:type="dxa"/>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2.3.3.</w:t>
            </w:r>
          </w:p>
        </w:tc>
        <w:tc>
          <w:tcPr>
            <w:tcW w:w="5114" w:type="dxa"/>
            <w:gridSpan w:val="3"/>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shd w:val="clear" w:color="auto" w:fill="auto"/>
          </w:tcPr>
          <w:p w:rsidR="0087448D" w:rsidRPr="00F96D19" w:rsidRDefault="0087448D" w:rsidP="005914F5">
            <w:pPr>
              <w:widowControl w:val="0"/>
              <w:suppressAutoHyphens/>
              <w:spacing w:before="120" w:line="240" w:lineRule="exact"/>
              <w:ind w:left="-57" w:right="-57"/>
              <w:jc w:val="center"/>
              <w:rPr>
                <w:rFonts w:ascii="Arial" w:hAnsi="Arial" w:cs="Arial"/>
                <w:spacing w:val="-4"/>
                <w:sz w:val="20"/>
              </w:rPr>
            </w:pPr>
            <w:r w:rsidRPr="00F96D19">
              <w:rPr>
                <w:rFonts w:ascii="Arial" w:hAnsi="Arial" w:cs="Arial"/>
                <w:sz w:val="20"/>
              </w:rPr>
              <w:t>2016–2020</w:t>
            </w:r>
          </w:p>
        </w:tc>
        <w:tc>
          <w:tcPr>
            <w:tcW w:w="1801" w:type="dxa"/>
            <w:gridSpan w:val="2"/>
          </w:tcPr>
          <w:p w:rsidR="0087448D" w:rsidRPr="00F96D19" w:rsidRDefault="0087448D" w:rsidP="009C4653">
            <w:pPr>
              <w:rPr>
                <w:rFonts w:ascii="Arial" w:hAnsi="Arial" w:cs="Arial"/>
                <w:sz w:val="20"/>
              </w:rPr>
            </w:pPr>
            <w:r w:rsidRPr="00F96D19">
              <w:rPr>
                <w:rFonts w:ascii="Arial" w:hAnsi="Arial" w:cs="Arial"/>
                <w:sz w:val="20"/>
              </w:rPr>
              <w:t>Национальные органы</w:t>
            </w:r>
          </w:p>
          <w:p w:rsidR="0087448D" w:rsidRPr="00056DF1" w:rsidRDefault="0087448D" w:rsidP="009C4653">
            <w:pPr>
              <w:rPr>
                <w:rFonts w:ascii="Arial" w:hAnsi="Arial" w:cs="Arial"/>
                <w:sz w:val="20"/>
              </w:rPr>
            </w:pPr>
            <w:r w:rsidRPr="00F96D19">
              <w:rPr>
                <w:rFonts w:ascii="Arial" w:hAnsi="Arial" w:cs="Arial"/>
                <w:sz w:val="20"/>
              </w:rPr>
              <w:t>Бюро по стандартам</w:t>
            </w:r>
          </w:p>
        </w:tc>
        <w:tc>
          <w:tcPr>
            <w:tcW w:w="5812" w:type="dxa"/>
            <w:vMerge/>
          </w:tcPr>
          <w:p w:rsidR="0087448D" w:rsidRPr="009C1530" w:rsidRDefault="0087448D" w:rsidP="00E86CB4">
            <w:pPr>
              <w:pStyle w:val="31"/>
              <w:ind w:firstLine="0"/>
              <w:rPr>
                <w:rFonts w:ascii="Arial" w:hAnsi="Arial" w:cs="Arial"/>
                <w:sz w:val="20"/>
              </w:rPr>
            </w:pPr>
          </w:p>
        </w:tc>
      </w:tr>
      <w:tr w:rsidR="0087448D" w:rsidRPr="00AE0F9D" w:rsidTr="004646DF">
        <w:tblPrEx>
          <w:tblLook w:val="0000" w:firstRow="0" w:lastRow="0" w:firstColumn="0" w:lastColumn="0" w:noHBand="0" w:noVBand="0"/>
        </w:tblPrEx>
        <w:trPr>
          <w:cantSplit/>
          <w:trHeight w:val="342"/>
        </w:trPr>
        <w:tc>
          <w:tcPr>
            <w:tcW w:w="15166" w:type="dxa"/>
            <w:gridSpan w:val="8"/>
          </w:tcPr>
          <w:p w:rsidR="0087448D" w:rsidRPr="00AE0F9D" w:rsidRDefault="0087448D" w:rsidP="006C2472">
            <w:pPr>
              <w:pStyle w:val="31"/>
              <w:spacing w:before="120" w:after="120"/>
              <w:ind w:firstLine="397"/>
              <w:jc w:val="center"/>
              <w:rPr>
                <w:rFonts w:ascii="Arial" w:hAnsi="Arial" w:cs="Arial"/>
                <w:b/>
                <w:szCs w:val="24"/>
              </w:rPr>
            </w:pPr>
            <w:r w:rsidRPr="00AE0F9D">
              <w:rPr>
                <w:rFonts w:ascii="Arial" w:hAnsi="Arial" w:cs="Arial"/>
                <w:b/>
                <w:szCs w:val="24"/>
              </w:rPr>
              <w:t>3. Обеспечение единства измерений</w:t>
            </w:r>
          </w:p>
        </w:tc>
      </w:tr>
      <w:tr w:rsidR="0087448D" w:rsidRPr="00A16984" w:rsidTr="004646DF">
        <w:tblPrEx>
          <w:tblLook w:val="0000" w:firstRow="0" w:lastRow="0" w:firstColumn="0" w:lastColumn="0" w:noHBand="0" w:noVBand="0"/>
        </w:tblPrEx>
        <w:trPr>
          <w:trHeight w:val="489"/>
        </w:trPr>
        <w:tc>
          <w:tcPr>
            <w:tcW w:w="854" w:type="dxa"/>
          </w:tcPr>
          <w:p w:rsidR="0087448D" w:rsidRPr="00A16984" w:rsidRDefault="0087448D" w:rsidP="009C4653">
            <w:pPr>
              <w:ind w:right="-108"/>
              <w:rPr>
                <w:rFonts w:ascii="Arial" w:hAnsi="Arial" w:cs="Arial"/>
                <w:sz w:val="20"/>
              </w:rPr>
            </w:pPr>
            <w:r>
              <w:rPr>
                <w:rFonts w:ascii="Arial" w:hAnsi="Arial" w:cs="Arial"/>
                <w:sz w:val="20"/>
              </w:rPr>
              <w:t>3.1.</w:t>
            </w:r>
          </w:p>
        </w:tc>
        <w:tc>
          <w:tcPr>
            <w:tcW w:w="5056" w:type="dxa"/>
          </w:tcPr>
          <w:p w:rsidR="0087448D" w:rsidRPr="0085285C" w:rsidRDefault="0087448D"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43" w:type="dxa"/>
            <w:gridSpan w:val="3"/>
          </w:tcPr>
          <w:p w:rsidR="0087448D" w:rsidRPr="0085285C" w:rsidRDefault="0087448D"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767" w:type="dxa"/>
          </w:tcPr>
          <w:p w:rsidR="0087448D" w:rsidRPr="0085285C" w:rsidRDefault="0087448D"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2"/>
            <w:vAlign w:val="center"/>
          </w:tcPr>
          <w:p w:rsidR="0087448D" w:rsidRPr="009C1530" w:rsidRDefault="00266123" w:rsidP="00160227">
            <w:pPr>
              <w:ind w:right="43"/>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9F37A3">
        <w:tblPrEx>
          <w:tblLook w:val="0000" w:firstRow="0" w:lastRow="0" w:firstColumn="0" w:lastColumn="0" w:noHBand="0" w:noVBand="0"/>
        </w:tblPrEx>
        <w:trPr>
          <w:trHeight w:val="489"/>
        </w:trPr>
        <w:tc>
          <w:tcPr>
            <w:tcW w:w="854" w:type="dxa"/>
          </w:tcPr>
          <w:p w:rsidR="0087448D" w:rsidRDefault="0087448D" w:rsidP="009C4653">
            <w:pPr>
              <w:ind w:right="-108"/>
              <w:rPr>
                <w:rFonts w:ascii="Arial" w:hAnsi="Arial" w:cs="Arial"/>
                <w:sz w:val="20"/>
              </w:rPr>
            </w:pPr>
            <w:r>
              <w:rPr>
                <w:rFonts w:ascii="Arial" w:hAnsi="Arial" w:cs="Arial"/>
                <w:sz w:val="20"/>
              </w:rPr>
              <w:t>3.2.</w:t>
            </w:r>
          </w:p>
        </w:tc>
        <w:tc>
          <w:tcPr>
            <w:tcW w:w="5056" w:type="dxa"/>
          </w:tcPr>
          <w:p w:rsidR="0087448D" w:rsidRPr="0052365A" w:rsidRDefault="0087448D" w:rsidP="00404DC4">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43" w:type="dxa"/>
            <w:gridSpan w:val="3"/>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767" w:type="dxa"/>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2"/>
            <w:vAlign w:val="center"/>
          </w:tcPr>
          <w:p w:rsidR="004E0683" w:rsidRDefault="00FD55E7" w:rsidP="00160227">
            <w:pPr>
              <w:ind w:right="45"/>
              <w:jc w:val="both"/>
              <w:rPr>
                <w:rFonts w:ascii="Arial" w:hAnsi="Arial" w:cs="Arial"/>
                <w:sz w:val="20"/>
              </w:rPr>
            </w:pPr>
            <w:r>
              <w:rPr>
                <w:rFonts w:ascii="Arial" w:hAnsi="Arial" w:cs="Arial"/>
                <w:sz w:val="20"/>
              </w:rPr>
              <w:t>В ходе выполнения</w:t>
            </w:r>
            <w:r w:rsidR="00266123" w:rsidRPr="00266123">
              <w:rPr>
                <w:rFonts w:ascii="Arial" w:hAnsi="Arial" w:cs="Arial"/>
                <w:sz w:val="20"/>
              </w:rPr>
              <w:t xml:space="preserve"> План</w:t>
            </w:r>
            <w:r>
              <w:rPr>
                <w:rFonts w:ascii="Arial" w:hAnsi="Arial" w:cs="Arial"/>
                <w:sz w:val="20"/>
              </w:rPr>
              <w:t>а</w:t>
            </w:r>
            <w:r w:rsidR="00266123" w:rsidRPr="00266123">
              <w:rPr>
                <w:rFonts w:ascii="Arial" w:hAnsi="Arial" w:cs="Arial"/>
                <w:sz w:val="20"/>
              </w:rPr>
              <w:t xml:space="preserve"> мероприятий по реализации Соглашения о взаимном признании результатов испытаний с целью утверждения типа, метрологической аттестации, поверки калибровки средств измерений</w:t>
            </w:r>
            <w:r>
              <w:rPr>
                <w:rFonts w:ascii="Arial" w:hAnsi="Arial" w:cs="Arial"/>
                <w:sz w:val="20"/>
              </w:rPr>
              <w:t xml:space="preserve">, </w:t>
            </w:r>
            <w:r w:rsidR="00315906">
              <w:rPr>
                <w:rFonts w:ascii="Arial" w:hAnsi="Arial" w:cs="Arial"/>
                <w:sz w:val="20"/>
              </w:rPr>
              <w:t>Росстандартом</w:t>
            </w:r>
            <w:r w:rsidR="00730556">
              <w:rPr>
                <w:rFonts w:ascii="Arial" w:hAnsi="Arial" w:cs="Arial"/>
                <w:sz w:val="20"/>
              </w:rPr>
              <w:t xml:space="preserve"> </w:t>
            </w:r>
            <w:r w:rsidR="00DE3354">
              <w:rPr>
                <w:rFonts w:ascii="Arial" w:hAnsi="Arial" w:cs="Arial"/>
                <w:sz w:val="20"/>
              </w:rPr>
              <w:t>проводятся работы по пересмотру</w:t>
            </w:r>
            <w:r w:rsidR="007D3957">
              <w:rPr>
                <w:rFonts w:ascii="Arial" w:hAnsi="Arial" w:cs="Arial"/>
                <w:sz w:val="20"/>
              </w:rPr>
              <w:t xml:space="preserve"> ПМГ 06-2001</w:t>
            </w:r>
            <w:r>
              <w:rPr>
                <w:rFonts w:ascii="Arial" w:hAnsi="Arial" w:cs="Arial"/>
                <w:sz w:val="20"/>
              </w:rPr>
              <w:t xml:space="preserve">. Проект </w:t>
            </w:r>
            <w:r w:rsidR="00550143">
              <w:rPr>
                <w:rFonts w:ascii="Arial" w:hAnsi="Arial" w:cs="Arial"/>
                <w:sz w:val="20"/>
              </w:rPr>
              <w:t xml:space="preserve"> ПМГ 06-</w:t>
            </w:r>
            <w:r>
              <w:rPr>
                <w:rFonts w:ascii="Arial" w:hAnsi="Arial" w:cs="Arial"/>
                <w:sz w:val="20"/>
              </w:rPr>
              <w:t>20ХХ</w:t>
            </w:r>
            <w:r w:rsidR="00961882" w:rsidRPr="00A2074C">
              <w:rPr>
                <w:rFonts w:ascii="Arial" w:hAnsi="Arial" w:cs="Arial"/>
                <w:sz w:val="20"/>
              </w:rPr>
              <w:t xml:space="preserve"> находится на стадии в набор в автоматизированной информационной системе (АИС) МГС. Отзывы получены от национальных органов Республики Армения, Республики Беларусь, </w:t>
            </w:r>
            <w:r w:rsidR="00961882">
              <w:rPr>
                <w:rFonts w:ascii="Arial" w:hAnsi="Arial" w:cs="Arial"/>
                <w:sz w:val="20"/>
              </w:rPr>
              <w:t xml:space="preserve">Республики Казахстан, </w:t>
            </w:r>
            <w:r w:rsidR="00315906">
              <w:rPr>
                <w:rFonts w:ascii="Arial" w:hAnsi="Arial" w:cs="Arial"/>
                <w:sz w:val="20"/>
              </w:rPr>
              <w:t xml:space="preserve">Кыргызской Республики. </w:t>
            </w:r>
            <w:r w:rsidR="00961882" w:rsidRPr="00A2074C">
              <w:rPr>
                <w:rFonts w:ascii="Arial" w:hAnsi="Arial" w:cs="Arial"/>
                <w:sz w:val="20"/>
              </w:rPr>
              <w:t>Проголосовал</w:t>
            </w:r>
            <w:r w:rsidR="00874D48">
              <w:rPr>
                <w:rFonts w:ascii="Arial" w:hAnsi="Arial" w:cs="Arial"/>
                <w:sz w:val="20"/>
              </w:rPr>
              <w:t>и национальные органы Республика Армения -ЗА, Республика</w:t>
            </w:r>
            <w:r w:rsidR="00961882" w:rsidRPr="00A2074C">
              <w:rPr>
                <w:rFonts w:ascii="Arial" w:hAnsi="Arial" w:cs="Arial"/>
                <w:sz w:val="20"/>
              </w:rPr>
              <w:t xml:space="preserve"> Беларусь - </w:t>
            </w:r>
            <w:r w:rsidR="00874D48">
              <w:rPr>
                <w:rFonts w:ascii="Arial" w:hAnsi="Arial" w:cs="Arial"/>
                <w:sz w:val="20"/>
              </w:rPr>
              <w:t>ЗА, Республика Казахстан- ПРОТИВ, Кыргызская Республика – ЗА, Республика</w:t>
            </w:r>
            <w:r w:rsidR="00961882">
              <w:rPr>
                <w:rFonts w:ascii="Arial" w:hAnsi="Arial" w:cs="Arial"/>
                <w:sz w:val="20"/>
              </w:rPr>
              <w:t xml:space="preserve"> Узбекистан – ПРОТИВ.</w:t>
            </w:r>
          </w:p>
          <w:p w:rsidR="00961882" w:rsidRPr="00A16984" w:rsidRDefault="00FD55E7" w:rsidP="00AE0F9D">
            <w:pPr>
              <w:ind w:right="45"/>
              <w:jc w:val="both"/>
              <w:rPr>
                <w:rFonts w:ascii="Arial" w:hAnsi="Arial" w:cs="Arial"/>
                <w:sz w:val="20"/>
              </w:rPr>
            </w:pPr>
            <w:r>
              <w:rPr>
                <w:rFonts w:ascii="Arial" w:hAnsi="Arial" w:cs="Arial"/>
                <w:sz w:val="20"/>
              </w:rPr>
              <w:t xml:space="preserve">Доработанный по замечаниям и предложениям </w:t>
            </w:r>
            <w:r w:rsidR="00D30F32">
              <w:rPr>
                <w:rFonts w:ascii="Arial" w:hAnsi="Arial" w:cs="Arial"/>
                <w:sz w:val="20"/>
              </w:rPr>
              <w:t xml:space="preserve">национальных органов </w:t>
            </w:r>
            <w:r>
              <w:rPr>
                <w:rFonts w:ascii="Arial" w:hAnsi="Arial" w:cs="Arial"/>
                <w:sz w:val="20"/>
              </w:rPr>
              <w:t>проект ПМГ-</w:t>
            </w:r>
            <w:r w:rsidR="00AE0F9D" w:rsidRPr="00AE0F9D">
              <w:rPr>
                <w:rFonts w:ascii="Arial" w:hAnsi="Arial" w:cs="Arial"/>
                <w:sz w:val="20"/>
              </w:rPr>
              <w:t xml:space="preserve"> 0</w:t>
            </w:r>
            <w:r w:rsidR="00D30F32">
              <w:rPr>
                <w:rFonts w:ascii="Arial" w:hAnsi="Arial" w:cs="Arial"/>
                <w:sz w:val="20"/>
              </w:rPr>
              <w:t>6-20ХХ, размещен</w:t>
            </w:r>
            <w:r>
              <w:rPr>
                <w:rFonts w:ascii="Arial" w:hAnsi="Arial" w:cs="Arial"/>
                <w:sz w:val="20"/>
              </w:rPr>
              <w:t xml:space="preserve"> в АИС МГС</w:t>
            </w:r>
            <w:r w:rsidR="00D30F32">
              <w:rPr>
                <w:rFonts w:ascii="Arial" w:hAnsi="Arial" w:cs="Arial"/>
                <w:sz w:val="20"/>
              </w:rPr>
              <w:t xml:space="preserve"> для рассмотрения и голосования</w:t>
            </w:r>
            <w:r>
              <w:rPr>
                <w:rFonts w:ascii="Arial" w:hAnsi="Arial" w:cs="Arial"/>
                <w:sz w:val="20"/>
              </w:rPr>
              <w:t>.</w:t>
            </w:r>
          </w:p>
        </w:tc>
      </w:tr>
      <w:tr w:rsidR="0087448D" w:rsidRPr="00A16984" w:rsidTr="004646DF">
        <w:tblPrEx>
          <w:tblLook w:val="0000" w:firstRow="0" w:lastRow="0" w:firstColumn="0" w:lastColumn="0" w:noHBand="0" w:noVBand="0"/>
        </w:tblPrEx>
        <w:trPr>
          <w:trHeight w:val="489"/>
        </w:trPr>
        <w:tc>
          <w:tcPr>
            <w:tcW w:w="854" w:type="dxa"/>
          </w:tcPr>
          <w:p w:rsidR="0087448D" w:rsidRPr="00A16984" w:rsidRDefault="0087448D" w:rsidP="009C4653">
            <w:pPr>
              <w:ind w:right="-108"/>
              <w:rPr>
                <w:rFonts w:ascii="Arial" w:hAnsi="Arial" w:cs="Arial"/>
                <w:sz w:val="20"/>
              </w:rPr>
            </w:pPr>
            <w:r>
              <w:rPr>
                <w:rFonts w:ascii="Arial" w:hAnsi="Arial" w:cs="Arial"/>
                <w:sz w:val="20"/>
              </w:rPr>
              <w:t>3.3.</w:t>
            </w:r>
          </w:p>
        </w:tc>
        <w:tc>
          <w:tcPr>
            <w:tcW w:w="5056" w:type="dxa"/>
          </w:tcPr>
          <w:p w:rsidR="0087448D" w:rsidRPr="0085285C" w:rsidRDefault="0087448D"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643" w:type="dxa"/>
            <w:gridSpan w:val="3"/>
          </w:tcPr>
          <w:p w:rsidR="0087448D" w:rsidRPr="0085285C" w:rsidRDefault="0087448D"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767" w:type="dxa"/>
          </w:tcPr>
          <w:p w:rsidR="0087448D" w:rsidRPr="0085285C" w:rsidRDefault="0087448D"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2"/>
            <w:vAlign w:val="center"/>
          </w:tcPr>
          <w:p w:rsidR="0087448D" w:rsidRPr="00A16984" w:rsidRDefault="00266123" w:rsidP="00160227">
            <w:pPr>
              <w:ind w:right="43"/>
              <w:jc w:val="both"/>
              <w:rPr>
                <w:rFonts w:ascii="Arial" w:hAnsi="Arial" w:cs="Arial"/>
                <w:sz w:val="20"/>
              </w:rPr>
            </w:pPr>
            <w:r w:rsidRPr="00266123">
              <w:rPr>
                <w:rFonts w:ascii="Arial" w:hAnsi="Arial" w:cs="Arial"/>
                <w:sz w:val="20"/>
              </w:rPr>
              <w:t>Реализуется в рамках Программы разработки и пересмотра основополагающих нормативных документов ГСИ</w:t>
            </w:r>
            <w:r w:rsidR="004C39AB">
              <w:rPr>
                <w:rFonts w:ascii="Arial" w:hAnsi="Arial" w:cs="Arial"/>
                <w:sz w:val="20"/>
              </w:rPr>
              <w:t>.</w:t>
            </w:r>
            <w:r w:rsidR="0038451B">
              <w:rPr>
                <w:rFonts w:ascii="Arial" w:hAnsi="Arial" w:cs="Arial"/>
                <w:sz w:val="20"/>
              </w:rPr>
              <w:t xml:space="preserve"> Программа включает разработку и пересмотр 11-ти нормативных документов.</w:t>
            </w:r>
          </w:p>
        </w:tc>
      </w:tr>
      <w:tr w:rsidR="0087448D" w:rsidRPr="00A16984" w:rsidTr="004646DF">
        <w:tblPrEx>
          <w:tblLook w:val="0000" w:firstRow="0" w:lastRow="0" w:firstColumn="0" w:lastColumn="0" w:noHBand="0" w:noVBand="0"/>
        </w:tblPrEx>
        <w:trPr>
          <w:trHeight w:val="489"/>
        </w:trPr>
        <w:tc>
          <w:tcPr>
            <w:tcW w:w="854" w:type="dxa"/>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56" w:type="dxa"/>
          </w:tcPr>
          <w:p w:rsidR="0087448D" w:rsidRPr="00D7096C" w:rsidRDefault="0087448D"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643" w:type="dxa"/>
            <w:gridSpan w:val="3"/>
            <w:vAlign w:val="center"/>
          </w:tcPr>
          <w:p w:rsidR="0087448D" w:rsidRPr="00D7096C" w:rsidRDefault="0087448D" w:rsidP="005914F5">
            <w:pPr>
              <w:ind w:right="43"/>
              <w:jc w:val="center"/>
              <w:rPr>
                <w:rFonts w:ascii="Arial" w:hAnsi="Arial" w:cs="Arial"/>
                <w:sz w:val="20"/>
                <w:lang w:val="en-US"/>
              </w:rPr>
            </w:pPr>
            <w:r w:rsidRPr="00D7096C">
              <w:rPr>
                <w:rFonts w:ascii="Arial" w:hAnsi="Arial" w:cs="Arial"/>
                <w:sz w:val="20"/>
              </w:rPr>
              <w:t xml:space="preserve">2016-2020 </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tcPr>
          <w:p w:rsidR="0087448D" w:rsidRPr="00D7096C" w:rsidRDefault="0087448D"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2"/>
            <w:vAlign w:val="center"/>
          </w:tcPr>
          <w:p w:rsidR="00961882" w:rsidRDefault="00266123" w:rsidP="00160227">
            <w:pPr>
              <w:ind w:right="43"/>
              <w:jc w:val="both"/>
              <w:rPr>
                <w:rFonts w:ascii="Arial" w:hAnsi="Arial" w:cs="Arial"/>
                <w:sz w:val="20"/>
              </w:rPr>
            </w:pPr>
            <w:r w:rsidRPr="00266123">
              <w:rPr>
                <w:rFonts w:ascii="Arial" w:hAnsi="Arial" w:cs="Arial"/>
                <w:sz w:val="20"/>
              </w:rPr>
              <w:t>Реализуется, информация формируется в единой базе данных национальных эталонов</w:t>
            </w:r>
            <w:r w:rsidR="00961882">
              <w:rPr>
                <w:rFonts w:ascii="Arial" w:hAnsi="Arial" w:cs="Arial"/>
                <w:sz w:val="20"/>
              </w:rPr>
              <w:t xml:space="preserve">. </w:t>
            </w:r>
          </w:p>
          <w:p w:rsidR="00961882" w:rsidRDefault="00961882" w:rsidP="00160227">
            <w:pPr>
              <w:pStyle w:val="af0"/>
              <w:jc w:val="both"/>
              <w:rPr>
                <w:rFonts w:ascii="Arial" w:hAnsi="Arial" w:cs="Arial"/>
                <w:sz w:val="20"/>
                <w:szCs w:val="20"/>
              </w:rPr>
            </w:pPr>
            <w:r w:rsidRPr="00454C70">
              <w:rPr>
                <w:rFonts w:ascii="Arial" w:hAnsi="Arial" w:cs="Arial"/>
                <w:sz w:val="20"/>
                <w:szCs w:val="20"/>
              </w:rPr>
              <w:t xml:space="preserve">Работы по созданию и поддержанию в актуализированном состоянии БД “Реестр государственных эталонов стран-членов МГС” ведутся с </w:t>
            </w:r>
            <w:smartTag w:uri="urn:schemas-microsoft-com:office:smarttags" w:element="metricconverter">
              <w:smartTagPr>
                <w:attr w:name="ProductID" w:val="2009 г"/>
              </w:smartTagPr>
              <w:r w:rsidRPr="00454C70">
                <w:rPr>
                  <w:rFonts w:ascii="Arial" w:hAnsi="Arial" w:cs="Arial"/>
                  <w:sz w:val="20"/>
                  <w:szCs w:val="20"/>
                </w:rPr>
                <w:t>2009 г</w:t>
              </w:r>
            </w:smartTag>
            <w:r w:rsidRPr="00454C70">
              <w:rPr>
                <w:rFonts w:ascii="Arial" w:hAnsi="Arial" w:cs="Arial"/>
                <w:sz w:val="20"/>
                <w:szCs w:val="20"/>
              </w:rPr>
              <w:t>.</w:t>
            </w:r>
            <w:r w:rsidR="00730556">
              <w:rPr>
                <w:rFonts w:ascii="Arial" w:hAnsi="Arial" w:cs="Arial"/>
                <w:sz w:val="20"/>
                <w:szCs w:val="20"/>
              </w:rPr>
              <w:t xml:space="preserve"> </w:t>
            </w:r>
            <w:r>
              <w:rPr>
                <w:rFonts w:ascii="Arial" w:hAnsi="Arial" w:cs="Arial"/>
                <w:sz w:val="20"/>
                <w:szCs w:val="20"/>
              </w:rPr>
              <w:t>Росстандартом (ФГУП «ВНИИФТРИ»)</w:t>
            </w:r>
            <w:r w:rsidR="003B0F12">
              <w:rPr>
                <w:rFonts w:ascii="Arial" w:hAnsi="Arial" w:cs="Arial"/>
                <w:sz w:val="20"/>
                <w:szCs w:val="20"/>
              </w:rPr>
              <w:t>.</w:t>
            </w:r>
          </w:p>
          <w:p w:rsidR="00961882" w:rsidRPr="005401AD" w:rsidRDefault="00961882" w:rsidP="00160227">
            <w:pPr>
              <w:pStyle w:val="af0"/>
              <w:jc w:val="both"/>
              <w:rPr>
                <w:rFonts w:ascii="Arial" w:hAnsi="Arial" w:cs="Arial"/>
                <w:sz w:val="20"/>
                <w:szCs w:val="20"/>
              </w:rPr>
            </w:pPr>
            <w:r>
              <w:rPr>
                <w:rFonts w:ascii="Arial" w:hAnsi="Arial" w:cs="Arial"/>
                <w:sz w:val="20"/>
                <w:szCs w:val="20"/>
              </w:rPr>
              <w:t>По состоянию на 01</w:t>
            </w:r>
            <w:r w:rsidRPr="005401AD">
              <w:rPr>
                <w:rFonts w:ascii="Arial" w:hAnsi="Arial" w:cs="Arial"/>
                <w:sz w:val="20"/>
                <w:szCs w:val="20"/>
              </w:rPr>
              <w:t>.0</w:t>
            </w:r>
            <w:r>
              <w:rPr>
                <w:rFonts w:ascii="Arial" w:hAnsi="Arial" w:cs="Arial"/>
                <w:sz w:val="20"/>
                <w:szCs w:val="20"/>
              </w:rPr>
              <w:t>6</w:t>
            </w:r>
            <w:r w:rsidRPr="005401AD">
              <w:rPr>
                <w:rFonts w:ascii="Arial" w:hAnsi="Arial" w:cs="Arial"/>
                <w:sz w:val="20"/>
                <w:szCs w:val="20"/>
              </w:rPr>
              <w:t>.201</w:t>
            </w:r>
            <w:r>
              <w:rPr>
                <w:rFonts w:ascii="Arial" w:hAnsi="Arial" w:cs="Arial"/>
                <w:sz w:val="20"/>
                <w:szCs w:val="20"/>
              </w:rPr>
              <w:t>8</w:t>
            </w:r>
            <w:r w:rsidRPr="005401AD">
              <w:rPr>
                <w:rFonts w:ascii="Arial" w:hAnsi="Arial" w:cs="Arial"/>
                <w:sz w:val="20"/>
                <w:szCs w:val="20"/>
              </w:rPr>
              <w:t xml:space="preserve"> в</w:t>
            </w:r>
            <w:r w:rsidR="00553B67">
              <w:rPr>
                <w:rFonts w:ascii="Arial" w:hAnsi="Arial" w:cs="Arial"/>
                <w:sz w:val="20"/>
                <w:szCs w:val="20"/>
              </w:rPr>
              <w:t xml:space="preserve"> базе содержаться сведения о 374</w:t>
            </w:r>
            <w:r w:rsidRPr="005401AD">
              <w:rPr>
                <w:rFonts w:ascii="Arial" w:hAnsi="Arial" w:cs="Arial"/>
                <w:sz w:val="20"/>
                <w:szCs w:val="20"/>
              </w:rPr>
              <w:t xml:space="preserve"> эталонах. Информация представлена 7 странами (Азербайджан</w:t>
            </w:r>
            <w:r>
              <w:rPr>
                <w:rFonts w:ascii="Arial" w:hAnsi="Arial" w:cs="Arial"/>
                <w:sz w:val="20"/>
                <w:szCs w:val="20"/>
              </w:rPr>
              <w:t>ская Республика</w:t>
            </w:r>
            <w:r w:rsidRPr="005401AD">
              <w:rPr>
                <w:rFonts w:ascii="Arial" w:hAnsi="Arial" w:cs="Arial"/>
                <w:sz w:val="20"/>
                <w:szCs w:val="20"/>
              </w:rPr>
              <w:t xml:space="preserve"> - 8, </w:t>
            </w:r>
            <w:r>
              <w:rPr>
                <w:rFonts w:ascii="Arial" w:hAnsi="Arial" w:cs="Arial"/>
                <w:sz w:val="20"/>
                <w:szCs w:val="20"/>
              </w:rPr>
              <w:t xml:space="preserve">Республика </w:t>
            </w:r>
            <w:r w:rsidR="00553B67">
              <w:rPr>
                <w:rFonts w:ascii="Arial" w:hAnsi="Arial" w:cs="Arial"/>
                <w:sz w:val="20"/>
                <w:szCs w:val="20"/>
              </w:rPr>
              <w:t>Беларусь-54</w:t>
            </w:r>
            <w:r w:rsidRPr="005401AD">
              <w:rPr>
                <w:rFonts w:ascii="Arial" w:hAnsi="Arial" w:cs="Arial"/>
                <w:sz w:val="20"/>
                <w:szCs w:val="20"/>
              </w:rPr>
              <w:t xml:space="preserve">, </w:t>
            </w:r>
            <w:r>
              <w:rPr>
                <w:rFonts w:ascii="Arial" w:hAnsi="Arial" w:cs="Arial"/>
                <w:sz w:val="20"/>
                <w:szCs w:val="20"/>
              </w:rPr>
              <w:t xml:space="preserve">Республика </w:t>
            </w:r>
            <w:r w:rsidRPr="005401AD">
              <w:rPr>
                <w:rFonts w:ascii="Arial" w:hAnsi="Arial" w:cs="Arial"/>
                <w:sz w:val="20"/>
                <w:szCs w:val="20"/>
              </w:rPr>
              <w:t xml:space="preserve">Казахстан -58, </w:t>
            </w:r>
            <w:r>
              <w:rPr>
                <w:rFonts w:ascii="Arial" w:hAnsi="Arial" w:cs="Arial"/>
                <w:sz w:val="20"/>
                <w:szCs w:val="20"/>
              </w:rPr>
              <w:t>Республика Молдова-13, Российская Федерация -16</w:t>
            </w:r>
            <w:r w:rsidR="00553B67">
              <w:rPr>
                <w:rFonts w:ascii="Arial" w:hAnsi="Arial" w:cs="Arial"/>
                <w:sz w:val="20"/>
                <w:szCs w:val="20"/>
              </w:rPr>
              <w:t>3</w:t>
            </w:r>
            <w:r>
              <w:rPr>
                <w:rFonts w:ascii="Arial" w:hAnsi="Arial" w:cs="Arial"/>
                <w:sz w:val="20"/>
                <w:szCs w:val="20"/>
              </w:rPr>
              <w:t xml:space="preserve">,Республика </w:t>
            </w:r>
            <w:r w:rsidRPr="005401AD">
              <w:rPr>
                <w:rFonts w:ascii="Arial" w:hAnsi="Arial" w:cs="Arial"/>
                <w:sz w:val="20"/>
                <w:szCs w:val="20"/>
              </w:rPr>
              <w:t>У</w:t>
            </w:r>
            <w:r>
              <w:rPr>
                <w:rFonts w:ascii="Arial" w:hAnsi="Arial" w:cs="Arial"/>
                <w:sz w:val="20"/>
                <w:szCs w:val="20"/>
              </w:rPr>
              <w:t>збекистан - 9, Украина – 69,).</w:t>
            </w:r>
          </w:p>
          <w:p w:rsidR="0087448D" w:rsidRPr="00A16984" w:rsidRDefault="00961882" w:rsidP="00160227">
            <w:pPr>
              <w:ind w:right="43"/>
              <w:jc w:val="both"/>
              <w:rPr>
                <w:rFonts w:ascii="Arial" w:hAnsi="Arial" w:cs="Arial"/>
                <w:sz w:val="20"/>
              </w:rPr>
            </w:pPr>
            <w:r w:rsidRPr="005401AD">
              <w:rPr>
                <w:rFonts w:ascii="Arial" w:hAnsi="Arial" w:cs="Arial"/>
                <w:sz w:val="20"/>
              </w:rPr>
              <w:t xml:space="preserve">В базе отсутствуют данные </w:t>
            </w:r>
            <w:r>
              <w:rPr>
                <w:rFonts w:ascii="Arial" w:hAnsi="Arial" w:cs="Arial"/>
                <w:sz w:val="20"/>
              </w:rPr>
              <w:t>Республики Армения, Грузии, Кыргы</w:t>
            </w:r>
            <w:r w:rsidRPr="005401AD">
              <w:rPr>
                <w:rFonts w:ascii="Arial" w:hAnsi="Arial" w:cs="Arial"/>
                <w:sz w:val="20"/>
              </w:rPr>
              <w:t>з</w:t>
            </w:r>
            <w:r>
              <w:rPr>
                <w:rFonts w:ascii="Arial" w:hAnsi="Arial" w:cs="Arial"/>
                <w:sz w:val="20"/>
              </w:rPr>
              <w:t>ской Республики</w:t>
            </w:r>
            <w:r w:rsidRPr="005401AD">
              <w:rPr>
                <w:rFonts w:ascii="Arial" w:hAnsi="Arial" w:cs="Arial"/>
                <w:sz w:val="20"/>
              </w:rPr>
              <w:t xml:space="preserve">, </w:t>
            </w:r>
            <w:r>
              <w:rPr>
                <w:rFonts w:ascii="Arial" w:hAnsi="Arial" w:cs="Arial"/>
                <w:sz w:val="20"/>
              </w:rPr>
              <w:t>Республики Таджикистан</w:t>
            </w:r>
            <w:r w:rsidRPr="005401AD">
              <w:rPr>
                <w:rFonts w:ascii="Arial" w:hAnsi="Arial" w:cs="Arial"/>
                <w:sz w:val="20"/>
              </w:rPr>
              <w:t xml:space="preserve"> и Туркменистана.</w:t>
            </w:r>
          </w:p>
        </w:tc>
      </w:tr>
      <w:tr w:rsidR="0087448D" w:rsidRPr="00A16984" w:rsidTr="004646DF">
        <w:tblPrEx>
          <w:tblLook w:val="0000" w:firstRow="0" w:lastRow="0" w:firstColumn="0" w:lastColumn="0" w:noHBand="0" w:noVBand="0"/>
        </w:tblPrEx>
        <w:trPr>
          <w:trHeight w:val="487"/>
        </w:trPr>
        <w:tc>
          <w:tcPr>
            <w:tcW w:w="854" w:type="dxa"/>
            <w:shd w:val="clear" w:color="auto" w:fill="auto"/>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056" w:type="dxa"/>
            <w:shd w:val="clear" w:color="auto" w:fill="auto"/>
          </w:tcPr>
          <w:p w:rsidR="0087448D" w:rsidRPr="00D7096C" w:rsidRDefault="0087448D" w:rsidP="0085285C">
            <w:pPr>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643" w:type="dxa"/>
            <w:gridSpan w:val="3"/>
            <w:shd w:val="clear" w:color="auto" w:fill="auto"/>
            <w:vAlign w:val="center"/>
          </w:tcPr>
          <w:p w:rsidR="0087448D" w:rsidRPr="00D7096C" w:rsidRDefault="0087448D" w:rsidP="005914F5">
            <w:pPr>
              <w:ind w:right="43"/>
              <w:jc w:val="center"/>
              <w:rPr>
                <w:rFonts w:ascii="Arial" w:hAnsi="Arial" w:cs="Arial"/>
                <w:sz w:val="20"/>
              </w:rPr>
            </w:pPr>
            <w:r w:rsidRPr="00D7096C">
              <w:rPr>
                <w:rFonts w:ascii="Arial" w:hAnsi="Arial" w:cs="Arial"/>
                <w:sz w:val="20"/>
              </w:rPr>
              <w:t>2016-2020</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КООМЕТ и МБМВ</w:t>
            </w:r>
          </w:p>
        </w:tc>
        <w:tc>
          <w:tcPr>
            <w:tcW w:w="1767" w:type="dxa"/>
            <w:shd w:val="clear" w:color="auto" w:fill="auto"/>
          </w:tcPr>
          <w:p w:rsidR="0087448D" w:rsidRPr="00D7096C" w:rsidRDefault="0087448D"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2"/>
            <w:shd w:val="clear" w:color="auto" w:fill="auto"/>
            <w:vAlign w:val="center"/>
          </w:tcPr>
          <w:p w:rsidR="0087448D" w:rsidRPr="00A16984" w:rsidRDefault="00211FA7" w:rsidP="00160227">
            <w:pPr>
              <w:ind w:right="43"/>
              <w:rPr>
                <w:rFonts w:ascii="Arial" w:hAnsi="Arial" w:cs="Arial"/>
                <w:color w:val="000000"/>
                <w:sz w:val="20"/>
              </w:rPr>
            </w:pPr>
            <w:r>
              <w:rPr>
                <w:rFonts w:ascii="Arial" w:hAnsi="Arial" w:cs="Arial"/>
                <w:color w:val="000000"/>
                <w:sz w:val="20"/>
              </w:rPr>
              <w:t xml:space="preserve">Реализуется в рамках МГС, </w:t>
            </w:r>
            <w:r w:rsidR="00266123"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4646DF">
        <w:tblPrEx>
          <w:tblLook w:val="0000" w:firstRow="0" w:lastRow="0" w:firstColumn="0" w:lastColumn="0" w:noHBand="0" w:noVBand="0"/>
        </w:tblPrEx>
        <w:trPr>
          <w:trHeight w:val="487"/>
        </w:trPr>
        <w:tc>
          <w:tcPr>
            <w:tcW w:w="854" w:type="dxa"/>
            <w:shd w:val="clear" w:color="auto" w:fill="auto"/>
          </w:tcPr>
          <w:p w:rsidR="00266123" w:rsidRPr="00A16984" w:rsidRDefault="00266123" w:rsidP="00266123">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56" w:type="dxa"/>
            <w:shd w:val="clear" w:color="auto" w:fill="auto"/>
          </w:tcPr>
          <w:p w:rsidR="00266123" w:rsidRPr="00D7096C" w:rsidRDefault="00266123" w:rsidP="00266123">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43" w:type="dxa"/>
            <w:gridSpan w:val="3"/>
            <w:shd w:val="clear" w:color="auto" w:fill="auto"/>
            <w:vAlign w:val="center"/>
          </w:tcPr>
          <w:p w:rsidR="00266123" w:rsidRPr="00D7096C" w:rsidRDefault="00266123" w:rsidP="00266123">
            <w:pPr>
              <w:ind w:right="43"/>
              <w:jc w:val="center"/>
              <w:rPr>
                <w:rFonts w:ascii="Arial" w:hAnsi="Arial" w:cs="Arial"/>
                <w:sz w:val="20"/>
              </w:rPr>
            </w:pPr>
            <w:r w:rsidRPr="00D7096C">
              <w:rPr>
                <w:rFonts w:ascii="Arial" w:hAnsi="Arial" w:cs="Arial"/>
                <w:sz w:val="20"/>
              </w:rPr>
              <w:t>2016-2020</w:t>
            </w:r>
          </w:p>
          <w:p w:rsidR="00266123" w:rsidRPr="00D7096C" w:rsidRDefault="00266123" w:rsidP="00266123">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shd w:val="clear" w:color="auto" w:fill="auto"/>
          </w:tcPr>
          <w:p w:rsidR="00266123" w:rsidRPr="00D7096C" w:rsidRDefault="00266123" w:rsidP="00266123">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2"/>
            <w:shd w:val="clear" w:color="auto" w:fill="auto"/>
            <w:vAlign w:val="center"/>
          </w:tcPr>
          <w:p w:rsidR="00266123" w:rsidRDefault="00266123" w:rsidP="00160227">
            <w:pPr>
              <w:rPr>
                <w:rFonts w:ascii="Arial" w:hAnsi="Arial" w:cs="Arial"/>
                <w:color w:val="000000"/>
                <w:sz w:val="20"/>
              </w:rPr>
            </w:pPr>
            <w:r w:rsidRPr="00266123">
              <w:rPr>
                <w:rFonts w:ascii="Arial" w:hAnsi="Arial" w:cs="Arial"/>
                <w:color w:val="000000"/>
                <w:sz w:val="20"/>
              </w:rPr>
              <w:t>Реал</w:t>
            </w:r>
            <w:r w:rsidR="000E1D81">
              <w:rPr>
                <w:rFonts w:ascii="Arial" w:hAnsi="Arial" w:cs="Arial"/>
                <w:color w:val="000000"/>
                <w:sz w:val="20"/>
              </w:rPr>
              <w:t>изуется в рамках НТКМетр и РГ ОДМ</w:t>
            </w:r>
            <w:r w:rsidRPr="00266123">
              <w:rPr>
                <w:rFonts w:ascii="Arial" w:hAnsi="Arial" w:cs="Arial"/>
                <w:color w:val="000000"/>
                <w:sz w:val="20"/>
              </w:rPr>
              <w:t>НТКМетр</w:t>
            </w:r>
            <w:r w:rsidR="000E1D81">
              <w:rPr>
                <w:rFonts w:ascii="Arial" w:hAnsi="Arial" w:cs="Arial"/>
                <w:color w:val="000000"/>
                <w:sz w:val="20"/>
              </w:rPr>
              <w:t>.</w:t>
            </w:r>
          </w:p>
          <w:p w:rsidR="000E1D81" w:rsidRPr="00102554" w:rsidRDefault="000E1D81" w:rsidP="00160227">
            <w:pPr>
              <w:ind w:right="43"/>
              <w:rPr>
                <w:rFonts w:ascii="Arial" w:hAnsi="Arial" w:cs="Arial"/>
                <w:sz w:val="20"/>
              </w:rPr>
            </w:pPr>
            <w:r w:rsidRPr="00102554">
              <w:rPr>
                <w:rFonts w:ascii="Arial" w:hAnsi="Arial" w:cs="Arial"/>
                <w:sz w:val="20"/>
              </w:rPr>
              <w:t>План работ РГ ОДМ НТКМетр</w:t>
            </w:r>
            <w:r w:rsidR="00730556">
              <w:rPr>
                <w:rFonts w:ascii="Arial" w:hAnsi="Arial" w:cs="Arial"/>
                <w:sz w:val="20"/>
              </w:rPr>
              <w:t xml:space="preserve"> </w:t>
            </w:r>
            <w:r>
              <w:rPr>
                <w:rFonts w:ascii="Arial" w:hAnsi="Arial" w:cs="Arial"/>
                <w:sz w:val="20"/>
              </w:rPr>
              <w:t>включает разработку и пересмотр11</w:t>
            </w:r>
            <w:r w:rsidRPr="00102554">
              <w:rPr>
                <w:rFonts w:ascii="Arial" w:hAnsi="Arial" w:cs="Arial"/>
                <w:sz w:val="20"/>
              </w:rPr>
              <w:t>-</w:t>
            </w:r>
            <w:r>
              <w:rPr>
                <w:rFonts w:ascii="Arial" w:hAnsi="Arial" w:cs="Arial"/>
                <w:sz w:val="20"/>
              </w:rPr>
              <w:t>т</w:t>
            </w:r>
            <w:r w:rsidRPr="00102554">
              <w:rPr>
                <w:rFonts w:ascii="Arial" w:hAnsi="Arial" w:cs="Arial"/>
                <w:sz w:val="20"/>
              </w:rPr>
              <w:t>и нормативных документов.</w:t>
            </w:r>
          </w:p>
          <w:p w:rsidR="000E1D81" w:rsidRPr="00266123" w:rsidRDefault="000E1D81" w:rsidP="00160227">
            <w:pPr>
              <w:rPr>
                <w:rFonts w:ascii="Arial" w:hAnsi="Arial" w:cs="Arial"/>
                <w:color w:val="000000"/>
                <w:sz w:val="20"/>
              </w:rPr>
            </w:pPr>
          </w:p>
        </w:tc>
      </w:tr>
    </w:tbl>
    <w:p w:rsidR="006C2472" w:rsidRDefault="006C2472" w:rsidP="00266123">
      <w:pPr>
        <w:ind w:right="-108"/>
        <w:rPr>
          <w:rFonts w:ascii="Arial" w:hAnsi="Arial" w:cs="Arial"/>
          <w:sz w:val="20"/>
        </w:rPr>
        <w:sectPr w:rsidR="006C2472" w:rsidSect="005914F5">
          <w:footerReference w:type="even" r:id="rId8"/>
          <w:footerReference w:type="default" r:id="rId9"/>
          <w:pgSz w:w="16838" w:h="11906" w:orient="landscape"/>
          <w:pgMar w:top="565" w:right="1134" w:bottom="719" w:left="1134" w:header="360" w:footer="199" w:gutter="0"/>
          <w:cols w:space="720"/>
          <w:docGrid w:linePitch="381"/>
        </w:sect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57" w:type="dxa"/>
        </w:tblCellMar>
        <w:tblLook w:val="0000" w:firstRow="0" w:lastRow="0" w:firstColumn="0" w:lastColumn="0" w:noHBand="0" w:noVBand="0"/>
      </w:tblPr>
      <w:tblGrid>
        <w:gridCol w:w="839"/>
        <w:gridCol w:w="15"/>
        <w:gridCol w:w="5056"/>
        <w:gridCol w:w="24"/>
        <w:gridCol w:w="17"/>
        <w:gridCol w:w="17"/>
        <w:gridCol w:w="1542"/>
        <w:gridCol w:w="43"/>
        <w:gridCol w:w="1767"/>
        <w:gridCol w:w="34"/>
        <w:gridCol w:w="5766"/>
        <w:gridCol w:w="46"/>
      </w:tblGrid>
      <w:tr w:rsidR="00266123" w:rsidRPr="00A16984" w:rsidTr="00DC4D76">
        <w:trPr>
          <w:trHeight w:val="487"/>
        </w:trPr>
        <w:tc>
          <w:tcPr>
            <w:tcW w:w="854" w:type="dxa"/>
            <w:gridSpan w:val="2"/>
          </w:tcPr>
          <w:p w:rsidR="00266123" w:rsidRPr="00A16984" w:rsidRDefault="00266123" w:rsidP="00266123">
            <w:pPr>
              <w:ind w:right="-108"/>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56" w:type="dxa"/>
          </w:tcPr>
          <w:p w:rsidR="00266123" w:rsidRPr="0052365A" w:rsidRDefault="00266123" w:rsidP="00266123">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43" w:type="dxa"/>
            <w:gridSpan w:val="5"/>
          </w:tcPr>
          <w:p w:rsidR="00266123" w:rsidRPr="0052365A" w:rsidRDefault="00266123" w:rsidP="00266123">
            <w:pPr>
              <w:ind w:right="43"/>
              <w:jc w:val="center"/>
              <w:rPr>
                <w:rFonts w:ascii="Arial" w:hAnsi="Arial" w:cs="Arial"/>
                <w:sz w:val="20"/>
              </w:rPr>
            </w:pPr>
            <w:r w:rsidRPr="0052365A">
              <w:rPr>
                <w:rFonts w:ascii="Arial" w:hAnsi="Arial" w:cs="Arial"/>
                <w:bCs/>
                <w:sz w:val="20"/>
              </w:rPr>
              <w:t>2016-2020</w:t>
            </w:r>
          </w:p>
        </w:tc>
        <w:tc>
          <w:tcPr>
            <w:tcW w:w="1767" w:type="dxa"/>
          </w:tcPr>
          <w:p w:rsidR="00266123" w:rsidRPr="0052365A" w:rsidRDefault="00266123" w:rsidP="00266123">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5C14ED" w:rsidRPr="00102554" w:rsidRDefault="005C14ED" w:rsidP="00160227">
            <w:pPr>
              <w:rPr>
                <w:rFonts w:ascii="Arial" w:hAnsi="Arial" w:cs="Arial"/>
                <w:snapToGrid w:val="0"/>
                <w:sz w:val="20"/>
              </w:rPr>
            </w:pPr>
            <w:r w:rsidRPr="00102554">
              <w:rPr>
                <w:rFonts w:ascii="Arial" w:hAnsi="Arial" w:cs="Arial"/>
                <w:snapToGrid w:val="0"/>
                <w:sz w:val="20"/>
              </w:rPr>
              <w:t xml:space="preserve">Приняты по результатам голосования в АИС МГС </w:t>
            </w:r>
          </w:p>
          <w:p w:rsidR="005C14ED" w:rsidRPr="00AE0F9D" w:rsidRDefault="005C14ED" w:rsidP="00160227">
            <w:pPr>
              <w:ind w:right="43"/>
              <w:rPr>
                <w:rFonts w:ascii="Arial" w:hAnsi="Arial" w:cs="Arial"/>
                <w:snapToGrid w:val="0"/>
                <w:sz w:val="20"/>
              </w:rPr>
            </w:pPr>
            <w:r>
              <w:rPr>
                <w:rFonts w:ascii="Arial" w:hAnsi="Arial" w:cs="Arial"/>
                <w:snapToGrid w:val="0"/>
                <w:sz w:val="20"/>
              </w:rPr>
              <w:t>(протокол</w:t>
            </w:r>
            <w:r w:rsidRPr="00102554">
              <w:rPr>
                <w:rFonts w:ascii="Arial" w:hAnsi="Arial" w:cs="Arial"/>
                <w:snapToGrid w:val="0"/>
                <w:sz w:val="20"/>
              </w:rPr>
              <w:t xml:space="preserve"> от 14.07.2017 г. №101-П)</w:t>
            </w:r>
            <w:r w:rsidR="00310563" w:rsidRPr="007760E9">
              <w:rPr>
                <w:rFonts w:ascii="Arial" w:hAnsi="Arial" w:cs="Arial"/>
                <w:snapToGrid w:val="0"/>
                <w:sz w:val="20"/>
              </w:rPr>
              <w:t>:</w:t>
            </w:r>
          </w:p>
          <w:p w:rsidR="005C14ED" w:rsidRPr="00DB40D2" w:rsidRDefault="005C14ED" w:rsidP="00160227">
            <w:pPr>
              <w:rPr>
                <w:rFonts w:ascii="Arial" w:hAnsi="Arial" w:cs="Arial"/>
                <w:snapToGrid w:val="0"/>
                <w:sz w:val="20"/>
              </w:rPr>
            </w:pPr>
            <w:r w:rsidRPr="00102554">
              <w:rPr>
                <w:rFonts w:ascii="Arial" w:hAnsi="Arial" w:cs="Arial"/>
                <w:snapToGrid w:val="0"/>
                <w:sz w:val="20"/>
              </w:rPr>
              <w:t>1. ГОСТ 34100.1-2017/</w:t>
            </w:r>
            <w:r w:rsidRPr="00AE0F9D">
              <w:rPr>
                <w:rFonts w:ascii="Arial" w:hAnsi="Arial" w:cs="Arial"/>
                <w:snapToGrid w:val="0"/>
                <w:sz w:val="20"/>
              </w:rPr>
              <w:t>ISO</w:t>
            </w:r>
            <w:r w:rsidRPr="00102554">
              <w:rPr>
                <w:rFonts w:ascii="Arial" w:hAnsi="Arial" w:cs="Arial"/>
                <w:snapToGrid w:val="0"/>
                <w:sz w:val="20"/>
              </w:rPr>
              <w:t>/</w:t>
            </w:r>
            <w:r w:rsidRPr="00AE0F9D">
              <w:rPr>
                <w:rFonts w:ascii="Arial" w:hAnsi="Arial" w:cs="Arial"/>
                <w:snapToGrid w:val="0"/>
                <w:sz w:val="20"/>
              </w:rPr>
              <w:t>IECGuide</w:t>
            </w:r>
            <w:r w:rsidRPr="00102554">
              <w:rPr>
                <w:rFonts w:ascii="Arial" w:hAnsi="Arial" w:cs="Arial"/>
                <w:snapToGrid w:val="0"/>
                <w:sz w:val="20"/>
              </w:rPr>
              <w:t xml:space="preserve"> 98-1:2009 </w:t>
            </w:r>
          </w:p>
          <w:p w:rsidR="005C14ED" w:rsidRPr="00AE0F9D" w:rsidRDefault="005C14ED" w:rsidP="00160227">
            <w:pPr>
              <w:rPr>
                <w:rFonts w:ascii="Arial" w:hAnsi="Arial" w:cs="Arial"/>
                <w:snapToGrid w:val="0"/>
                <w:sz w:val="20"/>
              </w:rPr>
            </w:pPr>
            <w:r w:rsidRPr="00AE0F9D">
              <w:rPr>
                <w:rFonts w:ascii="Arial" w:hAnsi="Arial" w:cs="Arial"/>
                <w:snapToGrid w:val="0"/>
                <w:sz w:val="20"/>
              </w:rPr>
              <w:t>(на основе ГОСТ Р 54500.1-2011/ Руководство ИСО/МЭК 98-1:2009 «Не</w:t>
            </w:r>
            <w:r w:rsidR="00B32F96" w:rsidRPr="00AE0F9D">
              <w:rPr>
                <w:rFonts w:ascii="Arial" w:hAnsi="Arial" w:cs="Arial"/>
                <w:snapToGrid w:val="0"/>
                <w:sz w:val="20"/>
              </w:rPr>
              <w:t>определенность измерения. Часть</w:t>
            </w:r>
            <w:r w:rsidRPr="00AE0F9D">
              <w:rPr>
                <w:rFonts w:ascii="Arial" w:hAnsi="Arial" w:cs="Arial"/>
                <w:snapToGrid w:val="0"/>
                <w:sz w:val="20"/>
              </w:rPr>
              <w:t>1. Введение в руководство по выражению неопределенности измерения»)</w:t>
            </w:r>
            <w:r w:rsidR="00B32F96" w:rsidRPr="00AE0F9D">
              <w:rPr>
                <w:rFonts w:ascii="Arial" w:hAnsi="Arial" w:cs="Arial"/>
                <w:snapToGrid w:val="0"/>
                <w:sz w:val="20"/>
              </w:rPr>
              <w:t>;</w:t>
            </w:r>
          </w:p>
          <w:p w:rsidR="005C14ED" w:rsidRPr="00DB40D2" w:rsidRDefault="005C14ED" w:rsidP="00160227">
            <w:pPr>
              <w:tabs>
                <w:tab w:val="left" w:pos="567"/>
                <w:tab w:val="left" w:pos="851"/>
              </w:tabs>
              <w:jc w:val="both"/>
              <w:rPr>
                <w:rFonts w:ascii="Arial" w:hAnsi="Arial" w:cs="Arial"/>
                <w:snapToGrid w:val="0"/>
                <w:sz w:val="20"/>
              </w:rPr>
            </w:pPr>
            <w:r w:rsidRPr="00AE0F9D">
              <w:rPr>
                <w:rFonts w:ascii="Arial" w:hAnsi="Arial" w:cs="Arial"/>
                <w:snapToGrid w:val="0"/>
                <w:sz w:val="20"/>
              </w:rPr>
              <w:t>2.</w:t>
            </w:r>
            <w:r w:rsidRPr="00102554">
              <w:rPr>
                <w:rFonts w:ascii="Arial" w:hAnsi="Arial" w:cs="Arial"/>
                <w:snapToGrid w:val="0"/>
                <w:sz w:val="20"/>
              </w:rPr>
              <w:t xml:space="preserve"> ГОСТ 34100.3.1-2017/</w:t>
            </w:r>
            <w:r w:rsidRPr="00AE0F9D">
              <w:rPr>
                <w:rFonts w:ascii="Arial" w:hAnsi="Arial" w:cs="Arial"/>
                <w:snapToGrid w:val="0"/>
                <w:sz w:val="20"/>
              </w:rPr>
              <w:t>ISO</w:t>
            </w:r>
            <w:r w:rsidRPr="00102554">
              <w:rPr>
                <w:rFonts w:ascii="Arial" w:hAnsi="Arial" w:cs="Arial"/>
                <w:snapToGrid w:val="0"/>
                <w:sz w:val="20"/>
              </w:rPr>
              <w:t>/</w:t>
            </w:r>
            <w:r w:rsidRPr="00AE0F9D">
              <w:rPr>
                <w:rFonts w:ascii="Arial" w:hAnsi="Arial" w:cs="Arial"/>
                <w:snapToGrid w:val="0"/>
                <w:sz w:val="20"/>
              </w:rPr>
              <w:t>IECGuide</w:t>
            </w:r>
            <w:r>
              <w:rPr>
                <w:rFonts w:ascii="Arial" w:hAnsi="Arial" w:cs="Arial"/>
                <w:snapToGrid w:val="0"/>
                <w:sz w:val="20"/>
              </w:rPr>
              <w:t xml:space="preserve"> 98-</w:t>
            </w:r>
            <w:r w:rsidRPr="00102554">
              <w:rPr>
                <w:rFonts w:ascii="Arial" w:hAnsi="Arial" w:cs="Arial"/>
                <w:snapToGrid w:val="0"/>
                <w:sz w:val="20"/>
              </w:rPr>
              <w:t xml:space="preserve">3:2008 </w:t>
            </w:r>
          </w:p>
          <w:p w:rsidR="005C14ED" w:rsidRPr="00AE0F9D" w:rsidRDefault="005C14ED" w:rsidP="00160227">
            <w:pPr>
              <w:tabs>
                <w:tab w:val="left" w:pos="567"/>
                <w:tab w:val="left" w:pos="851"/>
              </w:tabs>
              <w:jc w:val="both"/>
              <w:rPr>
                <w:rFonts w:ascii="Arial" w:hAnsi="Arial" w:cs="Arial"/>
                <w:snapToGrid w:val="0"/>
                <w:sz w:val="20"/>
              </w:rPr>
            </w:pPr>
            <w:r w:rsidRPr="00AE0F9D">
              <w:rPr>
                <w:rFonts w:ascii="Arial" w:hAnsi="Arial" w:cs="Arial"/>
                <w:snapToGrid w:val="0"/>
                <w:sz w:val="20"/>
              </w:rPr>
              <w:t>(на основе ГОСТ Р 54500.3-2011/ Руководство ИСО/МЭК 98-3:20</w:t>
            </w:r>
            <w:r w:rsidR="00FF436B" w:rsidRPr="00AE0F9D">
              <w:rPr>
                <w:rFonts w:ascii="Arial" w:hAnsi="Arial" w:cs="Arial"/>
                <w:snapToGrid w:val="0"/>
                <w:sz w:val="20"/>
              </w:rPr>
              <w:t>08 «Неопределенность измерения.</w:t>
            </w:r>
            <w:r w:rsidRPr="00AE0F9D">
              <w:rPr>
                <w:rFonts w:ascii="Arial" w:hAnsi="Arial" w:cs="Arial"/>
                <w:snapToGrid w:val="0"/>
                <w:sz w:val="20"/>
              </w:rPr>
              <w:t xml:space="preserve"> Часть 3. Руководство по выражению неопределенности измерений)</w:t>
            </w:r>
            <w:r w:rsidR="00B32F96" w:rsidRPr="00AE0F9D">
              <w:rPr>
                <w:rFonts w:ascii="Arial" w:hAnsi="Arial" w:cs="Arial"/>
                <w:snapToGrid w:val="0"/>
                <w:sz w:val="20"/>
              </w:rPr>
              <w:t>;</w:t>
            </w:r>
          </w:p>
          <w:p w:rsidR="005C14ED" w:rsidRPr="00DB40D2" w:rsidRDefault="005C14ED" w:rsidP="00160227">
            <w:pPr>
              <w:tabs>
                <w:tab w:val="left" w:pos="567"/>
                <w:tab w:val="left" w:pos="851"/>
              </w:tabs>
              <w:jc w:val="both"/>
              <w:rPr>
                <w:rFonts w:ascii="Arial" w:hAnsi="Arial" w:cs="Arial"/>
                <w:snapToGrid w:val="0"/>
                <w:sz w:val="20"/>
              </w:rPr>
            </w:pPr>
            <w:r w:rsidRPr="00AE0F9D">
              <w:rPr>
                <w:rFonts w:ascii="Arial" w:hAnsi="Arial" w:cs="Arial"/>
                <w:snapToGrid w:val="0"/>
                <w:sz w:val="20"/>
              </w:rPr>
              <w:t>3.</w:t>
            </w:r>
            <w:r w:rsidRPr="00102554">
              <w:rPr>
                <w:rFonts w:ascii="Arial" w:hAnsi="Arial" w:cs="Arial"/>
                <w:snapToGrid w:val="0"/>
                <w:sz w:val="20"/>
              </w:rPr>
              <w:t>ГОСТ</w:t>
            </w:r>
            <w:r w:rsidRPr="00DB40D2">
              <w:rPr>
                <w:rFonts w:ascii="Arial" w:hAnsi="Arial" w:cs="Arial"/>
                <w:snapToGrid w:val="0"/>
                <w:sz w:val="20"/>
              </w:rPr>
              <w:t xml:space="preserve"> 34100.3.-2017/</w:t>
            </w:r>
            <w:r w:rsidRPr="00AE0F9D">
              <w:rPr>
                <w:rFonts w:ascii="Arial" w:hAnsi="Arial" w:cs="Arial"/>
                <w:snapToGrid w:val="0"/>
                <w:sz w:val="20"/>
              </w:rPr>
              <w:t>ISO</w:t>
            </w:r>
            <w:r w:rsidRPr="00DB40D2">
              <w:rPr>
                <w:rFonts w:ascii="Arial" w:hAnsi="Arial" w:cs="Arial"/>
                <w:snapToGrid w:val="0"/>
                <w:sz w:val="20"/>
              </w:rPr>
              <w:t>/</w:t>
            </w:r>
            <w:r w:rsidRPr="00AE0F9D">
              <w:rPr>
                <w:rFonts w:ascii="Arial" w:hAnsi="Arial" w:cs="Arial"/>
                <w:snapToGrid w:val="0"/>
                <w:sz w:val="20"/>
              </w:rPr>
              <w:t>IECGuide</w:t>
            </w:r>
            <w:r w:rsidRPr="00DB40D2">
              <w:rPr>
                <w:rFonts w:ascii="Arial" w:hAnsi="Arial" w:cs="Arial"/>
                <w:snapToGrid w:val="0"/>
                <w:sz w:val="20"/>
              </w:rPr>
              <w:t xml:space="preserve"> 98-3/</w:t>
            </w:r>
            <w:r w:rsidRPr="00AE0F9D">
              <w:rPr>
                <w:rFonts w:ascii="Arial" w:hAnsi="Arial" w:cs="Arial"/>
                <w:snapToGrid w:val="0"/>
                <w:sz w:val="20"/>
              </w:rPr>
              <w:t>Suppl</w:t>
            </w:r>
            <w:r w:rsidRPr="00DB40D2">
              <w:rPr>
                <w:rFonts w:ascii="Arial" w:hAnsi="Arial" w:cs="Arial"/>
                <w:snapToGrid w:val="0"/>
                <w:sz w:val="20"/>
              </w:rPr>
              <w:t xml:space="preserve"> 1:2008 </w:t>
            </w:r>
          </w:p>
          <w:p w:rsidR="005C14ED" w:rsidRPr="00AE0F9D" w:rsidRDefault="005C14ED" w:rsidP="00160227">
            <w:pPr>
              <w:tabs>
                <w:tab w:val="left" w:pos="567"/>
                <w:tab w:val="left" w:pos="851"/>
              </w:tabs>
              <w:jc w:val="both"/>
              <w:rPr>
                <w:rFonts w:ascii="Arial" w:hAnsi="Arial" w:cs="Arial"/>
                <w:snapToGrid w:val="0"/>
                <w:sz w:val="20"/>
              </w:rPr>
            </w:pPr>
            <w:r w:rsidRPr="00AE0F9D">
              <w:rPr>
                <w:rFonts w:ascii="Arial" w:hAnsi="Arial" w:cs="Arial"/>
                <w:snapToGrid w:val="0"/>
                <w:sz w:val="20"/>
              </w:rPr>
              <w:t>(на основе ГОСТ Р 54500.3.1-2011/ Руководство ИСО/МЭК 98-3:2008/ Дополнение 1: 2008 «Неопределенность измерения. Часть 3. Руководство по выражению неопределенности измерений. Дополнение 1. Трансформирование распределений с использованием метода Монте-Карло»)</w:t>
            </w:r>
            <w:r w:rsidR="00B32F96" w:rsidRPr="00AE0F9D">
              <w:rPr>
                <w:rFonts w:ascii="Arial" w:hAnsi="Arial" w:cs="Arial"/>
                <w:snapToGrid w:val="0"/>
                <w:sz w:val="20"/>
              </w:rPr>
              <w:t>;</w:t>
            </w:r>
          </w:p>
          <w:p w:rsidR="005C14ED" w:rsidRPr="003B0BD8" w:rsidRDefault="005C14ED" w:rsidP="00160227">
            <w:pPr>
              <w:tabs>
                <w:tab w:val="left" w:pos="567"/>
                <w:tab w:val="left" w:pos="851"/>
              </w:tabs>
              <w:jc w:val="both"/>
              <w:rPr>
                <w:rFonts w:ascii="Arial" w:hAnsi="Arial" w:cs="Arial"/>
                <w:snapToGrid w:val="0"/>
                <w:sz w:val="20"/>
                <w:lang w:val="en-US"/>
              </w:rPr>
            </w:pPr>
            <w:r w:rsidRPr="003B0BD8">
              <w:rPr>
                <w:rFonts w:ascii="Arial" w:hAnsi="Arial" w:cs="Arial"/>
                <w:snapToGrid w:val="0"/>
                <w:sz w:val="20"/>
                <w:lang w:val="en-US"/>
              </w:rPr>
              <w:t xml:space="preserve">4. </w:t>
            </w:r>
            <w:r w:rsidRPr="00102554">
              <w:rPr>
                <w:rFonts w:ascii="Arial" w:hAnsi="Arial" w:cs="Arial"/>
                <w:snapToGrid w:val="0"/>
                <w:sz w:val="20"/>
              </w:rPr>
              <w:t>ГОСТ</w:t>
            </w:r>
            <w:r w:rsidRPr="003B0BD8">
              <w:rPr>
                <w:rFonts w:ascii="Arial" w:hAnsi="Arial" w:cs="Arial"/>
                <w:snapToGrid w:val="0"/>
                <w:sz w:val="20"/>
                <w:lang w:val="en-US"/>
              </w:rPr>
              <w:t xml:space="preserve"> 34100.3.2.-2017/ISO/IEC Guide 98-3/Suppl 2:2011 </w:t>
            </w:r>
          </w:p>
          <w:p w:rsidR="005C14ED" w:rsidRPr="00AE0F9D" w:rsidRDefault="005C14ED" w:rsidP="00160227">
            <w:pPr>
              <w:rPr>
                <w:rFonts w:ascii="Arial" w:hAnsi="Arial" w:cs="Arial"/>
                <w:snapToGrid w:val="0"/>
                <w:sz w:val="20"/>
              </w:rPr>
            </w:pPr>
            <w:r w:rsidRPr="00AE0F9D">
              <w:rPr>
                <w:rFonts w:ascii="Arial" w:hAnsi="Arial" w:cs="Arial"/>
                <w:snapToGrid w:val="0"/>
                <w:sz w:val="20"/>
              </w:rPr>
              <w:t>(на основе ГОСТ Р 54500.3.2-2013/ Руководство ИСО/МЭК 98-3:2008/ Дополнение 2: 20</w:t>
            </w:r>
            <w:r w:rsidR="00BA54EC" w:rsidRPr="00AE0F9D">
              <w:rPr>
                <w:rFonts w:ascii="Arial" w:hAnsi="Arial" w:cs="Arial"/>
                <w:snapToGrid w:val="0"/>
                <w:sz w:val="20"/>
              </w:rPr>
              <w:t>11 «Неопределенность измерения.</w:t>
            </w:r>
            <w:r w:rsidRPr="00AE0F9D">
              <w:rPr>
                <w:rFonts w:ascii="Arial" w:hAnsi="Arial" w:cs="Arial"/>
                <w:snapToGrid w:val="0"/>
                <w:sz w:val="20"/>
              </w:rPr>
              <w:t xml:space="preserve"> Часть 3. Руководство по выражению неопределе</w:t>
            </w:r>
            <w:r w:rsidR="00FF436B" w:rsidRPr="00AE0F9D">
              <w:rPr>
                <w:rFonts w:ascii="Arial" w:hAnsi="Arial" w:cs="Arial"/>
                <w:snapToGrid w:val="0"/>
                <w:sz w:val="20"/>
              </w:rPr>
              <w:t>нности измерений. Дополнение 2.</w:t>
            </w:r>
            <w:r w:rsidRPr="00AE0F9D">
              <w:rPr>
                <w:rFonts w:ascii="Arial" w:hAnsi="Arial" w:cs="Arial"/>
                <w:snapToGrid w:val="0"/>
                <w:sz w:val="20"/>
              </w:rPr>
              <w:t xml:space="preserve"> Обобщение на случай произвольного числа выходных величин»)</w:t>
            </w:r>
          </w:p>
        </w:tc>
      </w:tr>
      <w:tr w:rsidR="0087448D" w:rsidRPr="00A16984" w:rsidTr="00DC4D76">
        <w:trPr>
          <w:cantSplit/>
          <w:trHeight w:val="2220"/>
        </w:trPr>
        <w:tc>
          <w:tcPr>
            <w:tcW w:w="854" w:type="dxa"/>
            <w:gridSpan w:val="2"/>
          </w:tcPr>
          <w:p w:rsidR="0087448D" w:rsidRPr="00A16984" w:rsidRDefault="0087448D" w:rsidP="00752D79">
            <w:pPr>
              <w:pStyle w:val="a6"/>
              <w:jc w:val="center"/>
              <w:rPr>
                <w:rFonts w:ascii="Arial" w:hAnsi="Arial" w:cs="Arial"/>
                <w:sz w:val="20"/>
              </w:rPr>
            </w:pPr>
            <w:r w:rsidRPr="00A16984">
              <w:rPr>
                <w:rFonts w:ascii="Arial" w:hAnsi="Arial" w:cs="Arial"/>
                <w:sz w:val="20"/>
              </w:rPr>
              <w:t>3.</w:t>
            </w:r>
            <w:r>
              <w:rPr>
                <w:rFonts w:ascii="Arial" w:hAnsi="Arial" w:cs="Arial"/>
                <w:sz w:val="20"/>
              </w:rPr>
              <w:t>8.</w:t>
            </w:r>
          </w:p>
        </w:tc>
        <w:tc>
          <w:tcPr>
            <w:tcW w:w="5080" w:type="dxa"/>
            <w:gridSpan w:val="2"/>
            <w:vAlign w:val="center"/>
          </w:tcPr>
          <w:p w:rsidR="0087448D" w:rsidRPr="0052365A" w:rsidRDefault="0087448D"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76" w:type="dxa"/>
            <w:gridSpan w:val="3"/>
            <w:vAlign w:val="center"/>
          </w:tcPr>
          <w:p w:rsidR="0087448D" w:rsidRPr="0052365A" w:rsidRDefault="0087448D" w:rsidP="005914F5">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0E1D81" w:rsidRPr="00AE0F9D" w:rsidRDefault="000E1D81" w:rsidP="00160227">
            <w:pPr>
              <w:rPr>
                <w:rFonts w:ascii="Arial" w:hAnsi="Arial" w:cs="Arial"/>
                <w:snapToGrid w:val="0"/>
                <w:sz w:val="20"/>
              </w:rPr>
            </w:pPr>
            <w:r w:rsidRPr="00AE0F9D">
              <w:rPr>
                <w:rFonts w:ascii="Arial" w:hAnsi="Arial" w:cs="Arial"/>
                <w:snapToGrid w:val="0"/>
                <w:sz w:val="20"/>
              </w:rPr>
              <w:t>В Российской Федерации в г. Санкт-Петербурге 29.05.2018-31.05.2018, запланирован международный семинар «Математическая, статистическая и компьютерная поддержка качества измерений».</w:t>
            </w:r>
          </w:p>
          <w:p w:rsidR="000E1D81" w:rsidRPr="00AE0F9D" w:rsidRDefault="000E1D81" w:rsidP="00160227">
            <w:pPr>
              <w:jc w:val="both"/>
              <w:rPr>
                <w:rFonts w:ascii="Arial" w:hAnsi="Arial" w:cs="Arial"/>
                <w:snapToGrid w:val="0"/>
                <w:sz w:val="20"/>
              </w:rPr>
            </w:pPr>
            <w:r w:rsidRPr="00AE0F9D">
              <w:rPr>
                <w:rFonts w:ascii="Arial" w:hAnsi="Arial" w:cs="Arial"/>
                <w:snapToGrid w:val="0"/>
                <w:sz w:val="20"/>
              </w:rPr>
              <w:t>Тематика семинара: оценивание результатов измерений и вычисление неопределенности измерений, в том числе при калибровке эталонов и средств измерений, ключевых и межлабораторных сличениях, проверке соответствия; оценивание результатов измерений в химии, медицине, биологии и т.д.</w:t>
            </w:r>
          </w:p>
        </w:tc>
      </w:tr>
      <w:tr w:rsidR="0087448D" w:rsidRPr="00A16984" w:rsidTr="00DC4D76">
        <w:trPr>
          <w:gridAfter w:val="1"/>
          <w:wAfter w:w="46" w:type="dxa"/>
          <w:cantSplit/>
          <w:trHeight w:val="342"/>
        </w:trPr>
        <w:tc>
          <w:tcPr>
            <w:tcW w:w="854" w:type="dxa"/>
            <w:gridSpan w:val="2"/>
          </w:tcPr>
          <w:p w:rsidR="0087448D" w:rsidRPr="00A16984" w:rsidRDefault="0087448D" w:rsidP="00752D79">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080" w:type="dxa"/>
            <w:gridSpan w:val="2"/>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76" w:type="dxa"/>
            <w:gridSpan w:val="3"/>
            <w:shd w:val="clear" w:color="auto" w:fill="auto"/>
          </w:tcPr>
          <w:p w:rsidR="0087448D" w:rsidRPr="00FA19B4" w:rsidRDefault="0087448D" w:rsidP="00404DC4">
            <w:pPr>
              <w:ind w:right="43"/>
              <w:jc w:val="center"/>
              <w:rPr>
                <w:rFonts w:ascii="Arial" w:hAnsi="Arial" w:cs="Arial"/>
                <w:sz w:val="20"/>
              </w:rPr>
            </w:pPr>
            <w:r w:rsidRPr="00FA19B4">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87448D" w:rsidRDefault="00266123" w:rsidP="00C93AB6">
            <w:pPr>
              <w:jc w:val="both"/>
              <w:rPr>
                <w:rFonts w:ascii="Arial" w:hAnsi="Arial" w:cs="Arial"/>
                <w:color w:val="000000"/>
                <w:sz w:val="20"/>
              </w:rPr>
            </w:pPr>
            <w:r w:rsidRPr="00266123">
              <w:rPr>
                <w:rFonts w:ascii="Arial" w:hAnsi="Arial" w:cs="Arial"/>
                <w:color w:val="000000"/>
                <w:sz w:val="20"/>
              </w:rPr>
              <w:t>Реализуется в рамках НТКМетр и РГ СО НТКМетр</w:t>
            </w:r>
            <w:r w:rsidR="00B26CDC">
              <w:rPr>
                <w:rFonts w:ascii="Arial" w:hAnsi="Arial" w:cs="Arial"/>
                <w:color w:val="000000"/>
                <w:sz w:val="20"/>
              </w:rPr>
              <w:t>.</w:t>
            </w:r>
          </w:p>
          <w:p w:rsidR="00B26CDC" w:rsidRDefault="00B26CDC" w:rsidP="00C93AB6">
            <w:pPr>
              <w:jc w:val="both"/>
              <w:rPr>
                <w:rFonts w:ascii="Arial" w:hAnsi="Arial" w:cs="Arial"/>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 разработана Росстандартом (ФГУП «УНИИМ»)</w:t>
            </w:r>
            <w:r>
              <w:rPr>
                <w:rFonts w:ascii="Arial" w:hAnsi="Arial" w:cs="Arial"/>
                <w:sz w:val="20"/>
              </w:rPr>
              <w:t xml:space="preserve">и принята на 48-ом заседании МГС. </w:t>
            </w:r>
            <w:r w:rsidRPr="00FA7C4E">
              <w:rPr>
                <w:rFonts w:ascii="Arial" w:hAnsi="Arial" w:cs="Arial"/>
                <w:sz w:val="20"/>
              </w:rPr>
              <w:t xml:space="preserve">Программа, состоит из 13-ти </w:t>
            </w:r>
            <w:r w:rsidRPr="00FA7C4E">
              <w:rPr>
                <w:rFonts w:ascii="Arial" w:hAnsi="Arial" w:cs="Arial"/>
                <w:iCs/>
                <w:sz w:val="20"/>
              </w:rPr>
              <w:t>разделов</w:t>
            </w:r>
            <w:r>
              <w:rPr>
                <w:rFonts w:ascii="Arial" w:hAnsi="Arial" w:cs="Arial"/>
                <w:sz w:val="20"/>
              </w:rPr>
              <w:t xml:space="preserve"> (109 заданий</w:t>
            </w:r>
            <w:r w:rsidRPr="00FA7C4E">
              <w:rPr>
                <w:rFonts w:ascii="Arial" w:hAnsi="Arial" w:cs="Arial"/>
                <w:iCs/>
                <w:sz w:val="20"/>
              </w:rPr>
              <w:t>) и</w:t>
            </w:r>
            <w:r w:rsidRPr="00FA7C4E">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w:t>
            </w:r>
            <w:r w:rsidR="00C93AB6">
              <w:rPr>
                <w:rFonts w:ascii="Arial" w:hAnsi="Arial" w:cs="Arial"/>
                <w:sz w:val="20"/>
              </w:rPr>
              <w:t xml:space="preserve"> порядка 172-х типов СО.</w:t>
            </w:r>
            <w:r w:rsidRPr="00FA7C4E">
              <w:rPr>
                <w:rFonts w:ascii="Arial" w:hAnsi="Arial" w:cs="Arial"/>
                <w:sz w:val="20"/>
              </w:rPr>
              <w:t xml:space="preserve"> Государствами - участниками настоящей Программы являются Республика Казахстан, Российская Федерация, Республика Узбекистан и Украина.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p>
          <w:p w:rsidR="00B26CDC" w:rsidRDefault="00B26CDC" w:rsidP="00C93AB6">
            <w:pPr>
              <w:jc w:val="both"/>
              <w:rPr>
                <w:rFonts w:ascii="Arial" w:hAnsi="Arial" w:cs="Arial"/>
                <w:sz w:val="20"/>
              </w:rPr>
            </w:pPr>
            <w:r>
              <w:rPr>
                <w:rFonts w:ascii="Arial" w:hAnsi="Arial" w:cs="Arial"/>
                <w:sz w:val="20"/>
              </w:rPr>
              <w:t>За время прош</w:t>
            </w:r>
            <w:r w:rsidR="00C93AB6">
              <w:rPr>
                <w:rFonts w:ascii="Arial" w:hAnsi="Arial" w:cs="Arial"/>
                <w:sz w:val="20"/>
              </w:rPr>
              <w:t>едшее после 48-го заседания МГС</w:t>
            </w:r>
            <w:r>
              <w:rPr>
                <w:rFonts w:ascii="Arial" w:hAnsi="Arial" w:cs="Arial"/>
                <w:sz w:val="20"/>
              </w:rPr>
              <w:t xml:space="preserve"> принято 105 МСО, в то</w:t>
            </w:r>
            <w:r w:rsidR="00C93AB6">
              <w:rPr>
                <w:rFonts w:ascii="Arial" w:hAnsi="Arial" w:cs="Arial"/>
                <w:sz w:val="20"/>
              </w:rPr>
              <w:t xml:space="preserve">м числе 32 МСО в соответствии с </w:t>
            </w:r>
            <w:r>
              <w:rPr>
                <w:rFonts w:ascii="Arial" w:hAnsi="Arial" w:cs="Arial"/>
                <w:sz w:val="20"/>
              </w:rPr>
              <w:t xml:space="preserve">Программой. </w:t>
            </w:r>
          </w:p>
          <w:p w:rsidR="00EF2C26" w:rsidRDefault="00EF2C26" w:rsidP="00C93AB6">
            <w:pPr>
              <w:jc w:val="both"/>
              <w:rPr>
                <w:rFonts w:ascii="Arial" w:hAnsi="Arial" w:cs="Arial"/>
                <w:sz w:val="20"/>
              </w:rPr>
            </w:pPr>
            <w:r>
              <w:rPr>
                <w:rFonts w:ascii="Arial" w:hAnsi="Arial" w:cs="Arial"/>
                <w:sz w:val="20"/>
              </w:rPr>
              <w:t xml:space="preserve">Для признания в качестве МСО, </w:t>
            </w:r>
            <w:r w:rsidR="00D66F96">
              <w:rPr>
                <w:rFonts w:ascii="Arial" w:hAnsi="Arial" w:cs="Arial"/>
                <w:sz w:val="20"/>
              </w:rPr>
              <w:t>на 53-е заседание МГС внося</w:t>
            </w:r>
            <w:r>
              <w:rPr>
                <w:rFonts w:ascii="Arial" w:hAnsi="Arial" w:cs="Arial"/>
                <w:sz w:val="20"/>
              </w:rPr>
              <w:t>тся</w:t>
            </w:r>
            <w:r w:rsidR="003E3CA7">
              <w:rPr>
                <w:rFonts w:ascii="Arial" w:hAnsi="Arial" w:cs="Arial"/>
                <w:sz w:val="20"/>
              </w:rPr>
              <w:t xml:space="preserve"> 20 национальных СО</w:t>
            </w:r>
            <w:r w:rsidR="00D66F96">
              <w:rPr>
                <w:rFonts w:ascii="Arial" w:hAnsi="Arial" w:cs="Arial"/>
                <w:sz w:val="20"/>
              </w:rPr>
              <w:t>Российской Федерации.</w:t>
            </w:r>
          </w:p>
          <w:p w:rsidR="00B26CDC" w:rsidRPr="00266123" w:rsidRDefault="00B26CDC" w:rsidP="00C93AB6">
            <w:pPr>
              <w:jc w:val="both"/>
              <w:rPr>
                <w:rFonts w:ascii="Arial" w:hAnsi="Arial" w:cs="Arial"/>
                <w:color w:val="000000"/>
                <w:sz w:val="20"/>
              </w:rPr>
            </w:pPr>
            <w:r>
              <w:rPr>
                <w:rFonts w:ascii="Arial" w:hAnsi="Arial" w:cs="Arial"/>
                <w:sz w:val="20"/>
              </w:rPr>
              <w:t xml:space="preserve">На 01.06.2018 в Реестр МСО включено 2142 </w:t>
            </w:r>
            <w:r w:rsidRPr="00FA7C4E">
              <w:rPr>
                <w:rFonts w:ascii="Arial" w:hAnsi="Arial" w:cs="Arial"/>
                <w:sz w:val="20"/>
              </w:rPr>
              <w:t>межгосударствен</w:t>
            </w:r>
            <w:r w:rsidR="00BB7035">
              <w:rPr>
                <w:rFonts w:ascii="Arial" w:hAnsi="Arial" w:cs="Arial"/>
                <w:sz w:val="20"/>
              </w:rPr>
              <w:t>ных стандартных образцов</w:t>
            </w:r>
            <w:r>
              <w:rPr>
                <w:rFonts w:ascii="Arial" w:hAnsi="Arial" w:cs="Arial"/>
                <w:sz w:val="20"/>
              </w:rPr>
              <w:t>.</w:t>
            </w:r>
          </w:p>
        </w:tc>
      </w:tr>
      <w:tr w:rsidR="0087448D" w:rsidRPr="00A16984" w:rsidTr="00DC4D76">
        <w:trPr>
          <w:gridAfter w:val="1"/>
          <w:wAfter w:w="46" w:type="dxa"/>
          <w:cantSplit/>
          <w:trHeight w:val="350"/>
        </w:trPr>
        <w:tc>
          <w:tcPr>
            <w:tcW w:w="854" w:type="dxa"/>
            <w:gridSpan w:val="2"/>
          </w:tcPr>
          <w:p w:rsidR="0087448D" w:rsidRPr="00A16984" w:rsidRDefault="0087448D" w:rsidP="00752D79">
            <w:pPr>
              <w:pStyle w:val="a6"/>
              <w:ind w:hanging="148"/>
              <w:jc w:val="center"/>
              <w:rPr>
                <w:rFonts w:ascii="Arial" w:hAnsi="Arial" w:cs="Arial"/>
                <w:sz w:val="20"/>
              </w:rPr>
            </w:pPr>
            <w:r w:rsidRPr="00A16984">
              <w:rPr>
                <w:rFonts w:ascii="Arial" w:hAnsi="Arial" w:cs="Arial"/>
                <w:sz w:val="20"/>
              </w:rPr>
              <w:t>3.</w:t>
            </w:r>
            <w:r>
              <w:rPr>
                <w:rFonts w:ascii="Arial" w:hAnsi="Arial" w:cs="Arial"/>
                <w:sz w:val="20"/>
              </w:rPr>
              <w:t>10.</w:t>
            </w:r>
          </w:p>
        </w:tc>
        <w:tc>
          <w:tcPr>
            <w:tcW w:w="5080" w:type="dxa"/>
            <w:gridSpan w:val="2"/>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76" w:type="dxa"/>
            <w:gridSpan w:val="3"/>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D66F96" w:rsidRPr="00FA7C4E" w:rsidRDefault="00D66F96" w:rsidP="00792D86">
            <w:pPr>
              <w:overflowPunct w:val="0"/>
              <w:autoSpaceDE w:val="0"/>
              <w:autoSpaceDN w:val="0"/>
              <w:adjustRightInd w:val="0"/>
              <w:jc w:val="both"/>
              <w:rPr>
                <w:rFonts w:ascii="Arial" w:hAnsi="Arial" w:cs="Arial"/>
                <w:sz w:val="20"/>
              </w:rPr>
            </w:pPr>
            <w:r w:rsidRPr="00FA7C4E">
              <w:rPr>
                <w:rFonts w:ascii="Arial" w:hAnsi="Arial" w:cs="Arial"/>
                <w:sz w:val="20"/>
              </w:rPr>
              <w:t>Программа работ по разработке аттестованных данных о физических константах и свойствах веществ и материалов п</w:t>
            </w:r>
            <w:r w:rsidRPr="00902DA3">
              <w:rPr>
                <w:rFonts w:ascii="Arial" w:hAnsi="Arial" w:cs="Arial"/>
                <w:sz w:val="20"/>
              </w:rPr>
              <w:t>о конкретным тематическим</w:t>
            </w:r>
            <w:r w:rsidR="000C7B5F">
              <w:rPr>
                <w:rFonts w:ascii="Arial" w:hAnsi="Arial" w:cs="Arial"/>
                <w:sz w:val="20"/>
              </w:rPr>
              <w:t xml:space="preserve"> направлениям на 2016-2018 годы</w:t>
            </w:r>
            <w:r w:rsidRPr="00902DA3">
              <w:rPr>
                <w:rFonts w:ascii="Arial" w:hAnsi="Arial" w:cs="Arial"/>
                <w:sz w:val="20"/>
              </w:rPr>
              <w:t xml:space="preserve"> разработана специалистами Федерального агентства по техническому регулированию и метрологии Российской Федерации, Министерства экономического развития и торговли Украины и Государственного комитета по Стандартизации, Метрологии и Патентам Азербайджанской Республики.</w:t>
            </w:r>
          </w:p>
          <w:p w:rsidR="00D66F96" w:rsidRPr="00FA7C4E" w:rsidRDefault="00D66F96" w:rsidP="00792D86">
            <w:pPr>
              <w:overflowPunct w:val="0"/>
              <w:autoSpaceDE w:val="0"/>
              <w:autoSpaceDN w:val="0"/>
              <w:adjustRightInd w:val="0"/>
              <w:jc w:val="both"/>
              <w:rPr>
                <w:rFonts w:ascii="Arial" w:hAnsi="Arial" w:cs="Arial"/>
                <w:sz w:val="20"/>
              </w:rPr>
            </w:pPr>
            <w:r w:rsidRPr="00FA7C4E">
              <w:rPr>
                <w:rFonts w:ascii="Arial" w:hAnsi="Arial" w:cs="Arial"/>
                <w:sz w:val="20"/>
              </w:rPr>
              <w:t xml:space="preserve">Программа </w:t>
            </w:r>
            <w:r>
              <w:rPr>
                <w:rFonts w:ascii="Arial" w:hAnsi="Arial" w:cs="Arial"/>
                <w:sz w:val="20"/>
              </w:rPr>
              <w:t>включает 3 тематических раздела, общее число тем в проекте – 31, из них 3 темы Российской Федерации исключены на 52-м заседании МГС.</w:t>
            </w:r>
            <w:r w:rsidRPr="00FA7C4E">
              <w:rPr>
                <w:rFonts w:ascii="Arial" w:hAnsi="Arial" w:cs="Arial"/>
                <w:sz w:val="20"/>
              </w:rPr>
              <w:t xml:space="preserve"> 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 На 50</w:t>
            </w:r>
            <w:r>
              <w:rPr>
                <w:rFonts w:ascii="Arial" w:hAnsi="Arial" w:cs="Arial"/>
                <w:sz w:val="20"/>
              </w:rPr>
              <w:t>-м</w:t>
            </w:r>
            <w:r w:rsidRPr="00FA7C4E">
              <w:rPr>
                <w:rFonts w:ascii="Arial" w:hAnsi="Arial" w:cs="Arial"/>
                <w:sz w:val="20"/>
              </w:rPr>
              <w:t xml:space="preserve"> заседании</w:t>
            </w:r>
            <w:r w:rsidR="009A4CDF">
              <w:rPr>
                <w:rFonts w:ascii="Arial" w:hAnsi="Arial" w:cs="Arial"/>
                <w:sz w:val="20"/>
              </w:rPr>
              <w:t xml:space="preserve"> МГС принято 9 таблиц Программы.</w:t>
            </w:r>
            <w:r w:rsidR="00C306F5">
              <w:rPr>
                <w:rFonts w:ascii="Arial" w:hAnsi="Arial" w:cs="Arial"/>
                <w:sz w:val="20"/>
              </w:rPr>
              <w:t xml:space="preserve"> Проекты </w:t>
            </w:r>
            <w:r>
              <w:rPr>
                <w:rFonts w:ascii="Arial" w:hAnsi="Arial" w:cs="Arial"/>
                <w:sz w:val="20"/>
              </w:rPr>
              <w:t>15 таблиц ССД СНГ находятся на разных стадиях рассмотрения в АИС МГС.</w:t>
            </w:r>
          </w:p>
          <w:p w:rsidR="00DB1217" w:rsidRDefault="00D66F96" w:rsidP="00DB1217">
            <w:pPr>
              <w:jc w:val="both"/>
              <w:rPr>
                <w:rFonts w:ascii="Arial" w:hAnsi="Arial" w:cs="Arial"/>
                <w:sz w:val="20"/>
              </w:rPr>
            </w:pPr>
            <w:r w:rsidRPr="00FA7C4E">
              <w:rPr>
                <w:rFonts w:ascii="Arial" w:hAnsi="Arial" w:cs="Arial"/>
                <w:sz w:val="20"/>
              </w:rPr>
              <w:t xml:space="preserve"> 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D66F96" w:rsidRDefault="00DB1217" w:rsidP="00792D86">
            <w:pPr>
              <w:jc w:val="both"/>
              <w:rPr>
                <w:rFonts w:ascii="Arial" w:hAnsi="Arial" w:cs="Arial"/>
                <w:sz w:val="20"/>
              </w:rPr>
            </w:pPr>
            <w:r>
              <w:rPr>
                <w:rFonts w:ascii="Arial" w:hAnsi="Arial" w:cs="Arial"/>
                <w:sz w:val="20"/>
              </w:rPr>
              <w:t>Для принятия на 53-е заседание МГС вносятся 2 таблицы ССД СНГ.</w:t>
            </w:r>
          </w:p>
          <w:p w:rsidR="0087448D" w:rsidRPr="00266123" w:rsidRDefault="00D66F96" w:rsidP="00792D86">
            <w:pPr>
              <w:jc w:val="both"/>
              <w:rPr>
                <w:rFonts w:ascii="Arial" w:hAnsi="Arial" w:cs="Arial"/>
                <w:color w:val="000000"/>
                <w:sz w:val="20"/>
              </w:rPr>
            </w:pPr>
            <w:r>
              <w:rPr>
                <w:rFonts w:ascii="Arial" w:hAnsi="Arial" w:cs="Arial"/>
                <w:sz w:val="20"/>
              </w:rPr>
              <w:t xml:space="preserve">На </w:t>
            </w:r>
            <w:r w:rsidR="00266BE5">
              <w:rPr>
                <w:rFonts w:ascii="Arial" w:hAnsi="Arial" w:cs="Arial"/>
                <w:sz w:val="20"/>
              </w:rPr>
              <w:t>01.06.2018 принято 254 таблиц СС</w:t>
            </w:r>
            <w:r>
              <w:rPr>
                <w:rFonts w:ascii="Arial" w:hAnsi="Arial" w:cs="Arial"/>
                <w:sz w:val="20"/>
              </w:rPr>
              <w:t>Д СНГ и 14 таблиц СД СНГ.</w:t>
            </w:r>
          </w:p>
        </w:tc>
      </w:tr>
      <w:tr w:rsidR="0087448D" w:rsidRPr="00A16984" w:rsidTr="00DC4D76">
        <w:trPr>
          <w:gridAfter w:val="1"/>
          <w:wAfter w:w="46" w:type="dxa"/>
          <w:trHeight w:val="342"/>
        </w:trPr>
        <w:tc>
          <w:tcPr>
            <w:tcW w:w="854" w:type="dxa"/>
            <w:gridSpan w:val="2"/>
          </w:tcPr>
          <w:p w:rsidR="0087448D" w:rsidRPr="00A16984" w:rsidRDefault="0087448D" w:rsidP="00752D79">
            <w:pPr>
              <w:pStyle w:val="aa"/>
              <w:ind w:hanging="251"/>
              <w:rPr>
                <w:rFonts w:ascii="Arial" w:hAnsi="Arial" w:cs="Arial"/>
                <w:sz w:val="20"/>
              </w:rPr>
            </w:pPr>
            <w:r w:rsidRPr="00A16984">
              <w:rPr>
                <w:rFonts w:ascii="Arial" w:hAnsi="Arial" w:cs="Arial"/>
                <w:sz w:val="20"/>
              </w:rPr>
              <w:t>3.</w:t>
            </w:r>
            <w:r>
              <w:rPr>
                <w:rFonts w:ascii="Arial" w:hAnsi="Arial" w:cs="Arial"/>
                <w:sz w:val="20"/>
              </w:rPr>
              <w:t>11.</w:t>
            </w:r>
          </w:p>
        </w:tc>
        <w:tc>
          <w:tcPr>
            <w:tcW w:w="5097" w:type="dxa"/>
            <w:gridSpan w:val="3"/>
          </w:tcPr>
          <w:p w:rsidR="0087448D" w:rsidRPr="00FA19B4" w:rsidRDefault="0087448D" w:rsidP="00404DC4">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gridSpan w:val="2"/>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0037BD" w:rsidRPr="000037BD" w:rsidRDefault="00FF436B" w:rsidP="00AE0F9D">
            <w:pPr>
              <w:jc w:val="both"/>
              <w:rPr>
                <w:rFonts w:ascii="Arial" w:hAnsi="Arial" w:cs="Arial"/>
                <w:color w:val="000000"/>
                <w:sz w:val="20"/>
              </w:rPr>
            </w:pPr>
            <w:r>
              <w:rPr>
                <w:rFonts w:ascii="Arial" w:hAnsi="Arial" w:cs="Arial"/>
                <w:color w:val="000000"/>
                <w:sz w:val="20"/>
              </w:rPr>
              <w:t>В ходе выполнения П</w:t>
            </w:r>
            <w:r w:rsidR="000037BD" w:rsidRPr="000037BD">
              <w:rPr>
                <w:rFonts w:ascii="Arial" w:hAnsi="Arial" w:cs="Arial"/>
                <w:color w:val="000000"/>
                <w:sz w:val="20"/>
              </w:rPr>
              <w:t>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w:t>
            </w:r>
            <w:r w:rsidR="003B0F12">
              <w:rPr>
                <w:rFonts w:ascii="Arial" w:hAnsi="Arial" w:cs="Arial"/>
                <w:color w:val="000000"/>
                <w:sz w:val="20"/>
              </w:rPr>
              <w:t>ругих видов топлив, принятой</w:t>
            </w:r>
            <w:r w:rsidR="000037BD" w:rsidRPr="000037BD">
              <w:rPr>
                <w:rFonts w:ascii="Arial" w:hAnsi="Arial" w:cs="Arial"/>
                <w:color w:val="000000"/>
                <w:sz w:val="20"/>
              </w:rPr>
              <w:t xml:space="preserve"> на 45-ом заседании МГС, проводились работы:</w:t>
            </w:r>
          </w:p>
          <w:p w:rsidR="000037BD" w:rsidRPr="000037BD" w:rsidRDefault="003B0F12" w:rsidP="00AE0F9D">
            <w:pPr>
              <w:jc w:val="both"/>
              <w:rPr>
                <w:rFonts w:ascii="Arial" w:hAnsi="Arial" w:cs="Arial"/>
                <w:color w:val="000000"/>
                <w:sz w:val="20"/>
              </w:rPr>
            </w:pPr>
            <w:r>
              <w:rPr>
                <w:rFonts w:ascii="Arial" w:hAnsi="Arial" w:cs="Arial"/>
                <w:color w:val="000000"/>
                <w:sz w:val="20"/>
              </w:rPr>
              <w:t>п.4.1.-Р</w:t>
            </w:r>
            <w:r w:rsidR="000037BD" w:rsidRPr="000037BD">
              <w:rPr>
                <w:rFonts w:ascii="Arial" w:hAnsi="Arial" w:cs="Arial"/>
                <w:color w:val="000000"/>
                <w:sz w:val="20"/>
              </w:rPr>
              <w:t>азработ</w:t>
            </w:r>
            <w:r>
              <w:rPr>
                <w:rFonts w:ascii="Arial" w:hAnsi="Arial" w:cs="Arial"/>
                <w:color w:val="000000"/>
                <w:sz w:val="20"/>
              </w:rPr>
              <w:t>ан проект</w:t>
            </w:r>
            <w:r w:rsidR="000037BD" w:rsidRPr="000037BD">
              <w:rPr>
                <w:rFonts w:ascii="Arial" w:hAnsi="Arial" w:cs="Arial"/>
                <w:color w:val="000000"/>
                <w:sz w:val="20"/>
              </w:rPr>
              <w:t xml:space="preserve"> межгосударственного стандарта «ГСИ. Государственная поверочная схема для средств измерений энергии сгорания, удельной энергии сгоран</w:t>
            </w:r>
            <w:r>
              <w:rPr>
                <w:rFonts w:ascii="Arial" w:hAnsi="Arial" w:cs="Arial"/>
                <w:color w:val="000000"/>
                <w:sz w:val="20"/>
              </w:rPr>
              <w:t>ия и объемной энергии сгорания».П</w:t>
            </w:r>
            <w:r w:rsidR="000037BD" w:rsidRPr="000037BD">
              <w:rPr>
                <w:rFonts w:ascii="Arial" w:hAnsi="Arial" w:cs="Arial"/>
                <w:color w:val="000000"/>
                <w:sz w:val="20"/>
              </w:rPr>
              <w:t>роект находится в АИС МГС на стадии в набор.</w:t>
            </w:r>
          </w:p>
          <w:p w:rsidR="000037BD" w:rsidRDefault="000A0C2C" w:rsidP="00AE0F9D">
            <w:pPr>
              <w:jc w:val="both"/>
              <w:rPr>
                <w:rFonts w:ascii="Arial" w:hAnsi="Arial" w:cs="Arial"/>
                <w:color w:val="000000"/>
                <w:sz w:val="20"/>
              </w:rPr>
            </w:pPr>
            <w:r>
              <w:rPr>
                <w:rFonts w:ascii="Arial" w:hAnsi="Arial" w:cs="Arial"/>
                <w:color w:val="000000"/>
                <w:sz w:val="20"/>
              </w:rPr>
              <w:t xml:space="preserve">п.4.2. </w:t>
            </w:r>
            <w:r w:rsidR="000037BD" w:rsidRPr="000037BD">
              <w:rPr>
                <w:rFonts w:ascii="Arial" w:hAnsi="Arial" w:cs="Arial"/>
                <w:color w:val="000000"/>
                <w:sz w:val="20"/>
              </w:rPr>
              <w:t>Разработка межгосударственных стандартных образцов для калориметрии сжигания.</w:t>
            </w:r>
          </w:p>
          <w:p w:rsidR="003E19C5" w:rsidRPr="003E19C5" w:rsidRDefault="003E19C5" w:rsidP="00AE0F9D">
            <w:pPr>
              <w:spacing w:before="20" w:after="20"/>
              <w:jc w:val="both"/>
              <w:rPr>
                <w:rFonts w:ascii="Arial" w:hAnsi="Arial" w:cs="Arial"/>
                <w:bCs/>
                <w:iCs/>
                <w:sz w:val="20"/>
              </w:rPr>
            </w:pPr>
            <w:r w:rsidRPr="003E19C5">
              <w:rPr>
                <w:rFonts w:ascii="Arial" w:hAnsi="Arial" w:cs="Arial"/>
                <w:bCs/>
                <w:iCs/>
                <w:sz w:val="20"/>
              </w:rPr>
              <w:t>В Реестр внесены три СО:</w:t>
            </w:r>
          </w:p>
          <w:p w:rsidR="003E19C5" w:rsidRPr="003E19C5" w:rsidRDefault="003E19C5" w:rsidP="00AE0F9D">
            <w:pPr>
              <w:spacing w:before="20" w:after="20"/>
              <w:jc w:val="both"/>
              <w:rPr>
                <w:rFonts w:ascii="Arial" w:hAnsi="Arial" w:cs="Arial"/>
                <w:bCs/>
                <w:iCs/>
                <w:sz w:val="20"/>
              </w:rPr>
            </w:pPr>
            <w:r w:rsidRPr="003E19C5">
              <w:rPr>
                <w:rFonts w:ascii="Arial" w:hAnsi="Arial" w:cs="Arial"/>
                <w:bCs/>
                <w:iCs/>
                <w:sz w:val="20"/>
              </w:rPr>
              <w:t>1. ГСО 5504-90 - СО удельной энергии сгорания (К-3) МСО 1750:2011</w:t>
            </w:r>
            <w:r>
              <w:rPr>
                <w:rFonts w:ascii="Arial" w:hAnsi="Arial" w:cs="Arial"/>
                <w:bCs/>
                <w:iCs/>
                <w:sz w:val="20"/>
              </w:rPr>
              <w:t>.</w:t>
            </w:r>
          </w:p>
          <w:p w:rsidR="003E19C5" w:rsidRPr="003E19C5" w:rsidRDefault="003E19C5" w:rsidP="00AE0F9D">
            <w:pPr>
              <w:spacing w:before="20" w:after="20"/>
              <w:jc w:val="both"/>
              <w:rPr>
                <w:rFonts w:ascii="Arial" w:hAnsi="Arial" w:cs="Arial"/>
                <w:bCs/>
                <w:iCs/>
                <w:sz w:val="20"/>
              </w:rPr>
            </w:pPr>
            <w:r w:rsidRPr="003E19C5">
              <w:rPr>
                <w:rFonts w:ascii="Arial" w:hAnsi="Arial" w:cs="Arial"/>
                <w:bCs/>
                <w:iCs/>
                <w:sz w:val="20"/>
              </w:rPr>
              <w:t>2. ГСО 9428-2009 – СО состава и свойств антрацита (АН-ВНИИМ) МСО 1739:2011</w:t>
            </w:r>
            <w:r>
              <w:rPr>
                <w:rFonts w:ascii="Arial" w:hAnsi="Arial" w:cs="Arial"/>
                <w:bCs/>
                <w:iCs/>
                <w:sz w:val="20"/>
              </w:rPr>
              <w:t>.</w:t>
            </w:r>
          </w:p>
          <w:p w:rsidR="003E19C5" w:rsidRPr="003E19C5" w:rsidRDefault="003E19C5" w:rsidP="00AE0F9D">
            <w:pPr>
              <w:jc w:val="both"/>
              <w:rPr>
                <w:rFonts w:ascii="Arial" w:hAnsi="Arial" w:cs="Arial"/>
                <w:bCs/>
                <w:iCs/>
                <w:sz w:val="20"/>
              </w:rPr>
            </w:pPr>
            <w:r w:rsidRPr="003E19C5">
              <w:rPr>
                <w:rFonts w:ascii="Arial" w:hAnsi="Arial" w:cs="Arial"/>
                <w:bCs/>
                <w:iCs/>
                <w:sz w:val="20"/>
              </w:rPr>
              <w:t xml:space="preserve">3. ГСО 10723-2015 – СО состава и свойств тощего угля </w:t>
            </w:r>
          </w:p>
          <w:p w:rsidR="003E19C5" w:rsidRPr="003E19C5" w:rsidRDefault="003E19C5" w:rsidP="00AE0F9D">
            <w:pPr>
              <w:jc w:val="both"/>
              <w:rPr>
                <w:rFonts w:ascii="Arial" w:hAnsi="Arial" w:cs="Arial"/>
                <w:color w:val="000000"/>
                <w:sz w:val="20"/>
              </w:rPr>
            </w:pPr>
            <w:r w:rsidRPr="003E19C5">
              <w:rPr>
                <w:rFonts w:ascii="Arial" w:hAnsi="Arial" w:cs="Arial"/>
                <w:bCs/>
                <w:iCs/>
                <w:sz w:val="20"/>
              </w:rPr>
              <w:t xml:space="preserve">(УТ-ВНИИМ) </w:t>
            </w:r>
            <w:r w:rsidRPr="003E19C5">
              <w:rPr>
                <w:rFonts w:ascii="Arial" w:hAnsi="Arial" w:cs="Arial"/>
                <w:sz w:val="20"/>
              </w:rPr>
              <w:t>МСО 2079:2016.</w:t>
            </w:r>
          </w:p>
          <w:p w:rsidR="000037BD" w:rsidRPr="003E19C5" w:rsidRDefault="003E19C5" w:rsidP="00AE0F9D">
            <w:pPr>
              <w:jc w:val="both"/>
              <w:rPr>
                <w:rFonts w:ascii="Arial" w:hAnsi="Arial" w:cs="Arial"/>
                <w:color w:val="000000"/>
                <w:sz w:val="20"/>
              </w:rPr>
            </w:pPr>
            <w:r w:rsidRPr="003E19C5">
              <w:rPr>
                <w:rFonts w:ascii="Arial" w:hAnsi="Arial" w:cs="Arial"/>
                <w:color w:val="000000"/>
                <w:sz w:val="20"/>
              </w:rPr>
              <w:t>п.4.3.- Завершены раунды</w:t>
            </w:r>
            <w:r w:rsidR="000037BD" w:rsidRPr="003E19C5">
              <w:rPr>
                <w:rFonts w:ascii="Arial" w:hAnsi="Arial" w:cs="Arial"/>
                <w:color w:val="000000"/>
                <w:sz w:val="20"/>
              </w:rPr>
              <w:t xml:space="preserve"> межгосударственных межлабораторных сравнительных испытаний (МСИ) качественных параметров  образцов угля (раунд </w:t>
            </w:r>
            <w:r w:rsidRPr="003E19C5">
              <w:rPr>
                <w:rFonts w:ascii="Arial" w:hAnsi="Arial" w:cs="Arial"/>
                <w:color w:val="000000"/>
                <w:sz w:val="20"/>
              </w:rPr>
              <w:t>15,16,</w:t>
            </w:r>
            <w:r w:rsidR="000037BD" w:rsidRPr="003E19C5">
              <w:rPr>
                <w:rFonts w:ascii="Arial" w:hAnsi="Arial" w:cs="Arial"/>
                <w:color w:val="000000"/>
                <w:sz w:val="20"/>
              </w:rPr>
              <w:t>17</w:t>
            </w:r>
            <w:r w:rsidRPr="003E19C5">
              <w:rPr>
                <w:rFonts w:ascii="Arial" w:hAnsi="Arial" w:cs="Arial"/>
                <w:color w:val="000000"/>
                <w:sz w:val="20"/>
              </w:rPr>
              <w:t>,18</w:t>
            </w:r>
            <w:r w:rsidR="000037BD" w:rsidRPr="003E19C5">
              <w:rPr>
                <w:rFonts w:ascii="Arial" w:hAnsi="Arial" w:cs="Arial"/>
                <w:color w:val="000000"/>
                <w:sz w:val="20"/>
              </w:rPr>
              <w:t xml:space="preserve">) и мазута (раунд </w:t>
            </w:r>
            <w:r w:rsidRPr="003E19C5">
              <w:rPr>
                <w:rFonts w:ascii="Arial" w:hAnsi="Arial" w:cs="Arial"/>
                <w:color w:val="000000"/>
                <w:sz w:val="20"/>
              </w:rPr>
              <w:t>10,11,</w:t>
            </w:r>
            <w:r w:rsidR="000037BD" w:rsidRPr="003E19C5">
              <w:rPr>
                <w:rFonts w:ascii="Arial" w:hAnsi="Arial" w:cs="Arial"/>
                <w:color w:val="000000"/>
                <w:sz w:val="20"/>
              </w:rPr>
              <w:t>12</w:t>
            </w:r>
            <w:r w:rsidRPr="003E19C5">
              <w:rPr>
                <w:rFonts w:ascii="Arial" w:hAnsi="Arial" w:cs="Arial"/>
                <w:color w:val="000000"/>
                <w:sz w:val="20"/>
              </w:rPr>
              <w:t>,13</w:t>
            </w:r>
            <w:r w:rsidR="000037BD" w:rsidRPr="003E19C5">
              <w:rPr>
                <w:rFonts w:ascii="Arial" w:hAnsi="Arial" w:cs="Arial"/>
                <w:color w:val="000000"/>
                <w:sz w:val="20"/>
              </w:rPr>
              <w:t>).</w:t>
            </w:r>
          </w:p>
          <w:p w:rsidR="003E19C5" w:rsidRPr="00315906" w:rsidRDefault="003E19C5" w:rsidP="00AE0F9D">
            <w:pPr>
              <w:jc w:val="both"/>
              <w:rPr>
                <w:rFonts w:ascii="Arial" w:hAnsi="Arial" w:cs="Arial"/>
                <w:color w:val="000000"/>
                <w:sz w:val="20"/>
              </w:rPr>
            </w:pPr>
            <w:r>
              <w:rPr>
                <w:rFonts w:ascii="Arial" w:hAnsi="Arial" w:cs="Arial"/>
                <w:bCs/>
                <w:iCs/>
                <w:sz w:val="20"/>
              </w:rPr>
              <w:t>5.</w:t>
            </w:r>
            <w:r w:rsidR="00315906">
              <w:rPr>
                <w:rFonts w:ascii="Arial" w:hAnsi="Arial" w:cs="Arial"/>
                <w:bCs/>
                <w:iCs/>
                <w:sz w:val="20"/>
              </w:rPr>
              <w:t xml:space="preserve"> Завершены</w:t>
            </w:r>
            <w:r w:rsidR="0089125F">
              <w:rPr>
                <w:rFonts w:ascii="Arial" w:hAnsi="Arial" w:cs="Arial"/>
                <w:bCs/>
                <w:iCs/>
                <w:sz w:val="20"/>
              </w:rPr>
              <w:t xml:space="preserve"> </w:t>
            </w:r>
            <w:r w:rsidR="00315906">
              <w:rPr>
                <w:rFonts w:ascii="Arial" w:hAnsi="Arial" w:cs="Arial"/>
                <w:bCs/>
                <w:iCs/>
                <w:sz w:val="20"/>
              </w:rPr>
              <w:t xml:space="preserve">работы по </w:t>
            </w:r>
            <w:r w:rsidRPr="003E19C5">
              <w:rPr>
                <w:rFonts w:ascii="Arial" w:hAnsi="Arial" w:cs="Arial"/>
                <w:bCs/>
                <w:iCs/>
                <w:sz w:val="20"/>
              </w:rPr>
              <w:t>тема</w:t>
            </w:r>
            <w:r w:rsidR="00315906">
              <w:rPr>
                <w:rFonts w:ascii="Arial" w:hAnsi="Arial" w:cs="Arial"/>
                <w:bCs/>
                <w:iCs/>
                <w:sz w:val="20"/>
              </w:rPr>
              <w:t>м</w:t>
            </w:r>
            <w:r w:rsidR="0089125F">
              <w:rPr>
                <w:rFonts w:ascii="Arial" w:hAnsi="Arial" w:cs="Arial"/>
                <w:bCs/>
                <w:iCs/>
                <w:sz w:val="20"/>
              </w:rPr>
              <w:t xml:space="preserve"> </w:t>
            </w:r>
            <w:r w:rsidRPr="003E19C5">
              <w:rPr>
                <w:rFonts w:ascii="Arial" w:hAnsi="Arial" w:cs="Arial"/>
                <w:color w:val="000000"/>
                <w:sz w:val="20"/>
              </w:rPr>
              <w:t>КООМЕТ № 488/</w:t>
            </w:r>
            <w:r w:rsidRPr="003E19C5">
              <w:rPr>
                <w:rFonts w:ascii="Arial" w:hAnsi="Arial" w:cs="Arial"/>
                <w:color w:val="000000"/>
                <w:sz w:val="20"/>
                <w:lang w:val="en-US"/>
              </w:rPr>
              <w:t>RU</w:t>
            </w:r>
            <w:r w:rsidR="00315906">
              <w:rPr>
                <w:rFonts w:ascii="Arial" w:hAnsi="Arial" w:cs="Arial"/>
                <w:color w:val="000000"/>
                <w:sz w:val="20"/>
              </w:rPr>
              <w:t>-а/10 и</w:t>
            </w:r>
            <w:r w:rsidRPr="003E19C5">
              <w:rPr>
                <w:rFonts w:ascii="Arial" w:hAnsi="Arial" w:cs="Arial"/>
                <w:bCs/>
                <w:iCs/>
                <w:sz w:val="20"/>
              </w:rPr>
              <w:t xml:space="preserve"> КООМЕТ № 623/</w:t>
            </w:r>
            <w:r w:rsidRPr="003E19C5">
              <w:rPr>
                <w:rFonts w:ascii="Arial" w:hAnsi="Arial" w:cs="Arial"/>
                <w:bCs/>
                <w:iCs/>
                <w:sz w:val="20"/>
                <w:lang w:val="en-US"/>
              </w:rPr>
              <w:t>Ru</w:t>
            </w:r>
            <w:r w:rsidRPr="003E19C5">
              <w:rPr>
                <w:rFonts w:ascii="Arial" w:hAnsi="Arial" w:cs="Arial"/>
                <w:bCs/>
                <w:iCs/>
                <w:sz w:val="20"/>
              </w:rPr>
              <w:t>-</w:t>
            </w:r>
            <w:r w:rsidRPr="003E19C5">
              <w:rPr>
                <w:rFonts w:ascii="Arial" w:hAnsi="Arial" w:cs="Arial"/>
                <w:bCs/>
                <w:iCs/>
                <w:sz w:val="20"/>
                <w:lang w:val="en-US"/>
              </w:rPr>
              <w:t>a</w:t>
            </w:r>
            <w:r w:rsidRPr="003E19C5">
              <w:rPr>
                <w:rFonts w:ascii="Arial" w:hAnsi="Arial" w:cs="Arial"/>
                <w:bCs/>
                <w:iCs/>
                <w:sz w:val="20"/>
              </w:rPr>
              <w:t xml:space="preserve">/13. </w:t>
            </w:r>
            <w:r w:rsidRPr="003E19C5">
              <w:rPr>
                <w:rFonts w:ascii="Arial" w:hAnsi="Arial" w:cs="Arial"/>
                <w:sz w:val="20"/>
              </w:rPr>
              <w:t>П</w:t>
            </w:r>
            <w:r w:rsidR="00315906">
              <w:rPr>
                <w:rFonts w:ascii="Arial" w:hAnsi="Arial" w:cs="Arial"/>
                <w:sz w:val="20"/>
              </w:rPr>
              <w:t>редложена и получила номер тема</w:t>
            </w:r>
            <w:r w:rsidRPr="003E19C5">
              <w:rPr>
                <w:rFonts w:ascii="Arial" w:hAnsi="Arial" w:cs="Arial"/>
                <w:sz w:val="20"/>
              </w:rPr>
              <w:t xml:space="preserve"> КООМЕТ № 744/</w:t>
            </w:r>
            <w:r w:rsidRPr="003E19C5">
              <w:rPr>
                <w:rFonts w:ascii="Arial" w:hAnsi="Arial" w:cs="Arial"/>
                <w:bCs/>
                <w:iCs/>
                <w:sz w:val="20"/>
                <w:lang w:val="en-US"/>
              </w:rPr>
              <w:t>RU</w:t>
            </w:r>
            <w:r w:rsidR="00315906">
              <w:rPr>
                <w:rFonts w:ascii="Arial" w:hAnsi="Arial" w:cs="Arial"/>
                <w:bCs/>
                <w:iCs/>
                <w:sz w:val="20"/>
              </w:rPr>
              <w:t>/18</w:t>
            </w:r>
            <w:r w:rsidRPr="003E19C5">
              <w:rPr>
                <w:rFonts w:ascii="Arial" w:eastAsia="Arial Unicode MS" w:hAnsi="Arial" w:cs="Arial"/>
                <w:sz w:val="20"/>
              </w:rPr>
              <w:t xml:space="preserve"> «Сличения в области измерений теплоты сгорания углей с разными значениями серы».</w:t>
            </w:r>
          </w:p>
          <w:p w:rsidR="000037BD" w:rsidRPr="004F712C" w:rsidRDefault="004F712C" w:rsidP="00AE0F9D">
            <w:pPr>
              <w:jc w:val="both"/>
              <w:rPr>
                <w:rFonts w:ascii="Arial" w:hAnsi="Arial" w:cs="Arial"/>
                <w:color w:val="000000"/>
                <w:sz w:val="20"/>
              </w:rPr>
            </w:pPr>
            <w:r>
              <w:rPr>
                <w:rFonts w:ascii="Arial" w:hAnsi="Arial" w:cs="Arial"/>
                <w:color w:val="000000"/>
                <w:sz w:val="20"/>
              </w:rPr>
              <w:t>п.6.1.</w:t>
            </w:r>
            <w:r w:rsidR="000037BD" w:rsidRPr="003E19C5">
              <w:rPr>
                <w:rFonts w:ascii="Arial" w:hAnsi="Arial" w:cs="Arial"/>
                <w:color w:val="000000"/>
                <w:sz w:val="20"/>
              </w:rPr>
              <w:t xml:space="preserve"> Работы по модернизации национальных эталонов единицы энергии сгорания</w:t>
            </w:r>
            <w:r w:rsidRPr="004F712C">
              <w:rPr>
                <w:rFonts w:ascii="Arial" w:hAnsi="Arial" w:cs="Arial"/>
                <w:color w:val="000000"/>
                <w:sz w:val="20"/>
              </w:rPr>
              <w:t>:</w:t>
            </w:r>
          </w:p>
          <w:p w:rsidR="003E19C5" w:rsidRPr="003E19C5" w:rsidRDefault="003E19C5" w:rsidP="00AE0F9D">
            <w:pPr>
              <w:jc w:val="both"/>
              <w:rPr>
                <w:rFonts w:ascii="Arial" w:hAnsi="Arial" w:cs="Arial"/>
                <w:sz w:val="20"/>
              </w:rPr>
            </w:pPr>
            <w:r w:rsidRPr="003E19C5">
              <w:rPr>
                <w:rFonts w:ascii="Arial" w:hAnsi="Arial" w:cs="Arial"/>
                <w:sz w:val="20"/>
              </w:rPr>
              <w:t>6.1.1 Во ФГУП «ВНИИМ» завершены мероприятия по «Совершенствованию государственного первичного эталона единиц энергии сгорания (ГЭТ 16-2018)</w:t>
            </w:r>
            <w:r w:rsidR="003B0F12">
              <w:rPr>
                <w:rFonts w:ascii="Arial" w:hAnsi="Arial" w:cs="Arial"/>
                <w:sz w:val="20"/>
              </w:rPr>
              <w:t>». В</w:t>
            </w:r>
            <w:r w:rsidRPr="003E19C5">
              <w:rPr>
                <w:rFonts w:ascii="Arial" w:hAnsi="Arial" w:cs="Arial"/>
                <w:sz w:val="20"/>
              </w:rPr>
              <w:t>ведены новые эталонные газовые калориметры «УСНГ» и «УСВГ», предназначенные для измерений объемной энергии сгорания высоко- и низкокалорийных газов в диапазонах от 3 до 35 МДж/м</w:t>
            </w:r>
            <w:r w:rsidRPr="003E19C5">
              <w:rPr>
                <w:rFonts w:ascii="Arial" w:hAnsi="Arial" w:cs="Arial"/>
                <w:sz w:val="20"/>
                <w:vertAlign w:val="superscript"/>
              </w:rPr>
              <w:t xml:space="preserve">3 </w:t>
            </w:r>
            <w:r w:rsidRPr="003E19C5">
              <w:rPr>
                <w:rFonts w:ascii="Arial" w:hAnsi="Arial" w:cs="Arial"/>
                <w:sz w:val="20"/>
              </w:rPr>
              <w:t>и от 25 до 90 МДж/м</w:t>
            </w:r>
            <w:r w:rsidRPr="003E19C5">
              <w:rPr>
                <w:rFonts w:ascii="Arial" w:hAnsi="Arial" w:cs="Arial"/>
                <w:sz w:val="20"/>
                <w:vertAlign w:val="superscript"/>
              </w:rPr>
              <w:t>3</w:t>
            </w:r>
            <w:r w:rsidRPr="003E19C5">
              <w:rPr>
                <w:rFonts w:ascii="Arial" w:hAnsi="Arial" w:cs="Arial"/>
                <w:sz w:val="20"/>
              </w:rPr>
              <w:t xml:space="preserve"> и передачи единицы объемной энергии сгорания рабочим эталонам.</w:t>
            </w:r>
          </w:p>
          <w:p w:rsidR="003E19C5" w:rsidRPr="003E19C5" w:rsidRDefault="003E19C5" w:rsidP="00AE0F9D">
            <w:pPr>
              <w:jc w:val="both"/>
              <w:rPr>
                <w:rFonts w:ascii="Arial" w:hAnsi="Arial" w:cs="Arial"/>
                <w:sz w:val="20"/>
              </w:rPr>
            </w:pPr>
            <w:r w:rsidRPr="003E19C5">
              <w:rPr>
                <w:rFonts w:ascii="Arial" w:hAnsi="Arial" w:cs="Arial"/>
                <w:sz w:val="20"/>
              </w:rPr>
              <w:t>Расширенная неопределенность оценена н</w:t>
            </w:r>
            <w:r w:rsidR="00CB7584">
              <w:rPr>
                <w:rFonts w:ascii="Arial" w:hAnsi="Arial" w:cs="Arial"/>
                <w:sz w:val="20"/>
              </w:rPr>
              <w:t>а уровне 0,3 – 0,4 % для «УСНГ»</w:t>
            </w:r>
            <w:r w:rsidRPr="003E19C5">
              <w:rPr>
                <w:rFonts w:ascii="Arial" w:hAnsi="Arial" w:cs="Arial"/>
                <w:sz w:val="20"/>
              </w:rPr>
              <w:t xml:space="preserve"> и 0,3 % для «УСВГ». </w:t>
            </w:r>
            <w:r w:rsidRPr="003E19C5">
              <w:rPr>
                <w:rFonts w:ascii="Arial" w:hAnsi="Arial" w:cs="Arial"/>
                <w:bCs/>
                <w:iCs/>
                <w:sz w:val="20"/>
              </w:rPr>
              <w:t>Разработана методика калибровки рабочих эталонов для газовой калориметрии. Направлен в Росстандарт комплект документов на газ</w:t>
            </w:r>
            <w:r w:rsidR="003B0F12">
              <w:rPr>
                <w:rFonts w:ascii="Arial" w:hAnsi="Arial" w:cs="Arial"/>
                <w:bCs/>
                <w:iCs/>
                <w:sz w:val="20"/>
              </w:rPr>
              <w:t xml:space="preserve">овые смеси для утверждения их </w:t>
            </w:r>
            <w:r w:rsidRPr="003E19C5">
              <w:rPr>
                <w:rFonts w:ascii="Arial" w:hAnsi="Arial" w:cs="Arial"/>
                <w:bCs/>
                <w:iCs/>
                <w:sz w:val="20"/>
              </w:rPr>
              <w:t>в качестве рабочих эталонов для газовой калориметрии в диапазонах от 50 до 90 МДж/м</w:t>
            </w:r>
            <w:r w:rsidRPr="003E19C5">
              <w:rPr>
                <w:rFonts w:ascii="Arial" w:hAnsi="Arial" w:cs="Arial"/>
                <w:bCs/>
                <w:iCs/>
                <w:sz w:val="20"/>
                <w:vertAlign w:val="superscript"/>
              </w:rPr>
              <w:t>3</w:t>
            </w:r>
            <w:r w:rsidRPr="003E19C5">
              <w:rPr>
                <w:rFonts w:ascii="Arial" w:hAnsi="Arial" w:cs="Arial"/>
                <w:bCs/>
                <w:iCs/>
                <w:sz w:val="20"/>
              </w:rPr>
              <w:t xml:space="preserve"> и от 3 до 10 МДж/м</w:t>
            </w:r>
            <w:r w:rsidRPr="003E19C5">
              <w:rPr>
                <w:rFonts w:ascii="Arial" w:hAnsi="Arial" w:cs="Arial"/>
                <w:bCs/>
                <w:iCs/>
                <w:sz w:val="20"/>
                <w:vertAlign w:val="superscript"/>
              </w:rPr>
              <w:t>3</w:t>
            </w:r>
            <w:r w:rsidRPr="003E19C5">
              <w:rPr>
                <w:rFonts w:ascii="Arial" w:hAnsi="Arial" w:cs="Arial"/>
                <w:bCs/>
                <w:iCs/>
                <w:sz w:val="20"/>
              </w:rPr>
              <w:t xml:space="preserve">. </w:t>
            </w:r>
          </w:p>
          <w:p w:rsidR="00FC7557" w:rsidRDefault="00C306F5" w:rsidP="00AE0F9D">
            <w:pPr>
              <w:jc w:val="both"/>
              <w:rPr>
                <w:rFonts w:ascii="Arial" w:hAnsi="Arial" w:cs="Arial"/>
                <w:color w:val="000000"/>
                <w:sz w:val="20"/>
              </w:rPr>
            </w:pPr>
            <w:r>
              <w:rPr>
                <w:rFonts w:ascii="Arial" w:hAnsi="Arial" w:cs="Arial"/>
                <w:color w:val="000000"/>
                <w:sz w:val="20"/>
              </w:rPr>
              <w:t>6.1.2. В</w:t>
            </w:r>
            <w:r w:rsidR="00792D86">
              <w:rPr>
                <w:rFonts w:ascii="Arial" w:hAnsi="Arial" w:cs="Arial"/>
                <w:color w:val="000000"/>
                <w:sz w:val="20"/>
              </w:rPr>
              <w:t xml:space="preserve"> Украине продолжены работы</w:t>
            </w:r>
            <w:r w:rsidR="000037BD" w:rsidRPr="000037BD">
              <w:rPr>
                <w:rFonts w:ascii="Arial" w:hAnsi="Arial" w:cs="Arial"/>
                <w:color w:val="000000"/>
                <w:sz w:val="20"/>
              </w:rPr>
              <w:t xml:space="preserve"> по модернизации национального первичного эталона единицы энергии сгорания (ДЭТУ 06-04-97) на основе бомбового кал</w:t>
            </w:r>
            <w:r w:rsidR="004F712C">
              <w:rPr>
                <w:rFonts w:ascii="Arial" w:hAnsi="Arial" w:cs="Arial"/>
                <w:color w:val="000000"/>
                <w:sz w:val="20"/>
              </w:rPr>
              <w:t>ориметра. Р</w:t>
            </w:r>
            <w:r w:rsidR="000037BD" w:rsidRPr="000037BD">
              <w:rPr>
                <w:rFonts w:ascii="Arial" w:hAnsi="Arial" w:cs="Arial"/>
                <w:color w:val="000000"/>
                <w:sz w:val="20"/>
              </w:rPr>
              <w:t>азработан и изготовлен стенд электрической градуировки калориметра и многоканальный измеритель температур</w:t>
            </w:r>
            <w:r w:rsidR="00FC7557">
              <w:rPr>
                <w:rFonts w:ascii="Arial" w:hAnsi="Arial" w:cs="Arial"/>
                <w:color w:val="000000"/>
                <w:sz w:val="20"/>
              </w:rPr>
              <w:t xml:space="preserve">. </w:t>
            </w:r>
          </w:p>
          <w:p w:rsidR="000037BD" w:rsidRPr="000037BD" w:rsidRDefault="000037BD" w:rsidP="00AE0F9D">
            <w:pPr>
              <w:jc w:val="both"/>
              <w:rPr>
                <w:rFonts w:ascii="Arial" w:hAnsi="Arial" w:cs="Arial"/>
                <w:color w:val="000000"/>
                <w:sz w:val="20"/>
              </w:rPr>
            </w:pPr>
            <w:r w:rsidRPr="000037BD">
              <w:rPr>
                <w:rFonts w:ascii="Arial" w:hAnsi="Arial" w:cs="Arial"/>
                <w:color w:val="000000"/>
                <w:sz w:val="20"/>
              </w:rPr>
              <w:t>п.6.2. Методическая помощь координатора работ (ФГУП «ВНИИМ им.</w:t>
            </w:r>
            <w:r w:rsidR="00953E14">
              <w:rPr>
                <w:rFonts w:ascii="Arial" w:hAnsi="Arial" w:cs="Arial"/>
                <w:color w:val="000000"/>
                <w:sz w:val="20"/>
              </w:rPr>
              <w:t xml:space="preserve"> </w:t>
            </w:r>
            <w:r w:rsidRPr="000037BD">
              <w:rPr>
                <w:rFonts w:ascii="Arial" w:hAnsi="Arial" w:cs="Arial"/>
                <w:color w:val="000000"/>
                <w:sz w:val="20"/>
              </w:rPr>
              <w:t>Д.И.Менделеева») национальным метрологическим институтам:</w:t>
            </w:r>
          </w:p>
          <w:p w:rsidR="000037BD" w:rsidRPr="000037BD" w:rsidRDefault="00C0566B" w:rsidP="00AE0F9D">
            <w:pPr>
              <w:jc w:val="both"/>
              <w:rPr>
                <w:rFonts w:ascii="Arial" w:hAnsi="Arial" w:cs="Arial"/>
                <w:color w:val="000000"/>
                <w:sz w:val="20"/>
              </w:rPr>
            </w:pPr>
            <w:r>
              <w:rPr>
                <w:rFonts w:ascii="Arial" w:hAnsi="Arial" w:cs="Arial"/>
                <w:color w:val="000000"/>
                <w:sz w:val="20"/>
              </w:rPr>
              <w:t>6.2.1.П</w:t>
            </w:r>
            <w:r w:rsidR="000037BD" w:rsidRPr="000037BD">
              <w:rPr>
                <w:rFonts w:ascii="Arial" w:hAnsi="Arial" w:cs="Arial"/>
                <w:color w:val="000000"/>
                <w:sz w:val="20"/>
              </w:rPr>
              <w:t>роведен</w:t>
            </w:r>
            <w:r>
              <w:rPr>
                <w:rFonts w:ascii="Arial" w:hAnsi="Arial" w:cs="Arial"/>
                <w:color w:val="000000"/>
                <w:sz w:val="20"/>
              </w:rPr>
              <w:t>ы 8-й,</w:t>
            </w:r>
            <w:r w:rsidR="000037BD" w:rsidRPr="000037BD">
              <w:rPr>
                <w:rFonts w:ascii="Arial" w:hAnsi="Arial" w:cs="Arial"/>
                <w:color w:val="000000"/>
                <w:sz w:val="20"/>
              </w:rPr>
              <w:t xml:space="preserve"> 9-й</w:t>
            </w:r>
            <w:r>
              <w:rPr>
                <w:rFonts w:ascii="Arial" w:hAnsi="Arial" w:cs="Arial"/>
                <w:color w:val="000000"/>
                <w:sz w:val="20"/>
              </w:rPr>
              <w:t>, 10-й международные научно-практические</w:t>
            </w:r>
            <w:r w:rsidR="000037BD" w:rsidRPr="000037BD">
              <w:rPr>
                <w:rFonts w:ascii="Arial" w:hAnsi="Arial" w:cs="Arial"/>
                <w:color w:val="000000"/>
                <w:sz w:val="20"/>
              </w:rPr>
              <w:t xml:space="preserve"> семинар</w:t>
            </w:r>
            <w:r>
              <w:rPr>
                <w:rFonts w:ascii="Arial" w:hAnsi="Arial" w:cs="Arial"/>
                <w:color w:val="000000"/>
                <w:sz w:val="20"/>
              </w:rPr>
              <w:t>ы</w:t>
            </w:r>
            <w:r w:rsidR="000037BD" w:rsidRPr="000037BD">
              <w:rPr>
                <w:rFonts w:ascii="Arial" w:hAnsi="Arial" w:cs="Arial"/>
                <w:color w:val="000000"/>
                <w:sz w:val="20"/>
              </w:rPr>
              <w:t xml:space="preserve"> «Проблемы калориметрии сгорания твердых, жидких и газообразных </w:t>
            </w:r>
            <w:r>
              <w:rPr>
                <w:rFonts w:ascii="Arial" w:hAnsi="Arial" w:cs="Arial"/>
                <w:color w:val="000000"/>
                <w:sz w:val="20"/>
              </w:rPr>
              <w:t>топлив».</w:t>
            </w:r>
          </w:p>
          <w:p w:rsidR="000037BD" w:rsidRPr="000037BD" w:rsidRDefault="000037BD" w:rsidP="00AE0F9D">
            <w:pPr>
              <w:jc w:val="both"/>
              <w:rPr>
                <w:rFonts w:ascii="Arial" w:hAnsi="Arial" w:cs="Arial"/>
                <w:color w:val="000000"/>
                <w:sz w:val="20"/>
              </w:rPr>
            </w:pPr>
            <w:r w:rsidRPr="000037BD">
              <w:rPr>
                <w:rFonts w:ascii="Arial" w:hAnsi="Arial" w:cs="Arial"/>
                <w:color w:val="000000"/>
                <w:sz w:val="20"/>
              </w:rPr>
              <w:t>6.2.2.По мере необходимости ВНИИМ оказывает методическую помощь заинтересованным специалистам-метрологам Беларуси, Украины, Казахстана по вопросам стандартизации в области калориметрии, модернизации калориметрического оборудования (в том числе, эталонного) и другим вопросам, связанным с калориметрией сжигания.</w:t>
            </w:r>
          </w:p>
          <w:p w:rsidR="0087448D" w:rsidRPr="00266123" w:rsidRDefault="00FC7557" w:rsidP="00AE0F9D">
            <w:pPr>
              <w:jc w:val="both"/>
              <w:rPr>
                <w:rFonts w:ascii="Arial" w:hAnsi="Arial" w:cs="Arial"/>
                <w:color w:val="000000"/>
                <w:sz w:val="20"/>
              </w:rPr>
            </w:pPr>
            <w:r>
              <w:rPr>
                <w:rFonts w:ascii="Arial" w:hAnsi="Arial" w:cs="Arial"/>
                <w:color w:val="000000"/>
                <w:sz w:val="20"/>
              </w:rPr>
              <w:t xml:space="preserve">На 53-е заседание МГС вносится актуализированная </w:t>
            </w:r>
            <w:r>
              <w:rPr>
                <w:rFonts w:ascii="Arial" w:hAnsi="Arial" w:cs="Arial"/>
                <w:sz w:val="20"/>
              </w:rPr>
              <w:t>Программа</w:t>
            </w:r>
            <w:r w:rsidRPr="00FA19B4">
              <w:rPr>
                <w:rFonts w:ascii="Arial" w:hAnsi="Arial" w:cs="Arial"/>
                <w:sz w:val="20"/>
              </w:rPr>
              <w:t xml:space="preserve">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00D77EED">
              <w:rPr>
                <w:rFonts w:ascii="Arial" w:hAnsi="Arial" w:cs="Arial"/>
                <w:sz w:val="20"/>
              </w:rPr>
              <w:t xml:space="preserve"> на 2018-202</w:t>
            </w:r>
            <w:r>
              <w:rPr>
                <w:rFonts w:ascii="Arial" w:hAnsi="Arial" w:cs="Arial"/>
                <w:sz w:val="20"/>
              </w:rPr>
              <w:t>3 годы.</w:t>
            </w:r>
          </w:p>
        </w:tc>
      </w:tr>
      <w:tr w:rsidR="0087448D" w:rsidRPr="00A16984" w:rsidTr="00DC4D76">
        <w:trPr>
          <w:gridAfter w:val="1"/>
          <w:wAfter w:w="46" w:type="dxa"/>
          <w:trHeight w:val="342"/>
        </w:trPr>
        <w:tc>
          <w:tcPr>
            <w:tcW w:w="854" w:type="dxa"/>
            <w:gridSpan w:val="2"/>
          </w:tcPr>
          <w:p w:rsidR="0087448D" w:rsidRPr="00A16984" w:rsidRDefault="0087448D"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097" w:type="dxa"/>
            <w:gridSpan w:val="3"/>
          </w:tcPr>
          <w:p w:rsidR="0087448D" w:rsidRPr="00FA19B4" w:rsidRDefault="0087448D" w:rsidP="00404DC4">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gridSpan w:val="2"/>
            <w:vAlign w:val="center"/>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523187" w:rsidRPr="00FC7557" w:rsidRDefault="00266123" w:rsidP="00953E14">
            <w:pPr>
              <w:jc w:val="both"/>
              <w:rPr>
                <w:rFonts w:ascii="Arial" w:hAnsi="Arial" w:cs="Arial"/>
                <w:sz w:val="20"/>
              </w:rPr>
            </w:pPr>
            <w:r w:rsidRPr="00266123">
              <w:rPr>
                <w:rFonts w:ascii="Arial" w:hAnsi="Arial" w:cs="Arial"/>
                <w:color w:val="000000"/>
                <w:sz w:val="20"/>
              </w:rPr>
              <w:t>Реализуется в рамках НТКМетр</w:t>
            </w:r>
            <w:r w:rsidR="00C306F5">
              <w:rPr>
                <w:rFonts w:ascii="Arial" w:hAnsi="Arial" w:cs="Arial"/>
                <w:sz w:val="20"/>
              </w:rPr>
              <w:t xml:space="preserve">. </w:t>
            </w:r>
            <w:r w:rsidR="000037BD" w:rsidRPr="00D268D8">
              <w:rPr>
                <w:rFonts w:ascii="Arial" w:hAnsi="Arial" w:cs="Arial"/>
                <w:sz w:val="20"/>
              </w:rPr>
              <w:t>Про</w:t>
            </w:r>
            <w:r w:rsidR="000037BD">
              <w:rPr>
                <w:rFonts w:ascii="Arial" w:hAnsi="Arial" w:cs="Arial"/>
                <w:sz w:val="20"/>
              </w:rPr>
              <w:t>грамма выполняется</w:t>
            </w:r>
            <w:r w:rsidR="00953E14">
              <w:rPr>
                <w:rFonts w:ascii="Arial" w:hAnsi="Arial" w:cs="Arial"/>
                <w:sz w:val="20"/>
              </w:rPr>
              <w:t xml:space="preserve"> </w:t>
            </w:r>
            <w:r w:rsidR="00953E14">
              <w:rPr>
                <w:rFonts w:ascii="Arial" w:eastAsia="Calibri" w:hAnsi="Arial" w:cs="Arial"/>
                <w:sz w:val="20"/>
                <w:lang w:eastAsia="en-US"/>
              </w:rPr>
              <w:t>Росстандартом</w:t>
            </w:r>
            <w:r w:rsidR="000037BD">
              <w:rPr>
                <w:rFonts w:ascii="Arial" w:eastAsia="Calibri" w:hAnsi="Arial" w:cs="Arial"/>
                <w:sz w:val="20"/>
                <w:lang w:eastAsia="en-US"/>
              </w:rPr>
              <w:t>, ФГУП «ВНИИМС». В ходе выполнения с</w:t>
            </w:r>
            <w:r w:rsidR="000037BD">
              <w:rPr>
                <w:rFonts w:ascii="Arial" w:hAnsi="Arial" w:cs="Arial"/>
                <w:sz w:val="20"/>
              </w:rPr>
              <w:t>овершенствуется</w:t>
            </w:r>
            <w:r w:rsidR="002B6EF8">
              <w:rPr>
                <w:rFonts w:ascii="Arial" w:hAnsi="Arial" w:cs="Arial"/>
                <w:sz w:val="20"/>
              </w:rPr>
              <w:t xml:space="preserve"> </w:t>
            </w:r>
            <w:r w:rsidR="000037BD">
              <w:rPr>
                <w:rFonts w:ascii="Arial" w:hAnsi="Arial" w:cs="Arial"/>
                <w:sz w:val="20"/>
              </w:rPr>
              <w:t>комплекс</w:t>
            </w:r>
            <w:r w:rsidR="000037BD" w:rsidRPr="00D268D8">
              <w:rPr>
                <w:rFonts w:ascii="Arial" w:hAnsi="Arial" w:cs="Arial"/>
                <w:sz w:val="20"/>
              </w:rPr>
              <w:t xml:space="preserve"> Государственных первичных специальных эталонов в области измерений текстуры, формы и расположения поверхностей в диапазоне длин 10</w:t>
            </w:r>
            <w:r w:rsidR="000037BD" w:rsidRPr="00D268D8">
              <w:rPr>
                <w:rFonts w:ascii="Arial" w:hAnsi="Arial" w:cs="Arial"/>
                <w:sz w:val="20"/>
                <w:vertAlign w:val="superscript"/>
              </w:rPr>
              <w:t>-6</w:t>
            </w:r>
            <w:r w:rsidR="000037BD" w:rsidRPr="00D268D8">
              <w:rPr>
                <w:rFonts w:ascii="Arial" w:hAnsi="Arial" w:cs="Arial"/>
                <w:sz w:val="20"/>
              </w:rPr>
              <w:t xml:space="preserve"> ÷ 10</w:t>
            </w:r>
            <w:r w:rsidR="000037BD" w:rsidRPr="00D268D8">
              <w:rPr>
                <w:rFonts w:ascii="Arial" w:hAnsi="Arial" w:cs="Arial"/>
                <w:sz w:val="20"/>
                <w:vertAlign w:val="superscript"/>
              </w:rPr>
              <w:t xml:space="preserve">-9 </w:t>
            </w:r>
            <w:r w:rsidR="000037BD" w:rsidRPr="00D268D8">
              <w:rPr>
                <w:rFonts w:ascii="Arial" w:hAnsi="Arial" w:cs="Arial"/>
                <w:sz w:val="20"/>
              </w:rPr>
              <w:t>м методами гетеродинной лазерной интерферомет</w:t>
            </w:r>
            <w:r w:rsidR="00C0566B">
              <w:rPr>
                <w:rFonts w:ascii="Arial" w:hAnsi="Arial" w:cs="Arial"/>
                <w:sz w:val="20"/>
              </w:rPr>
              <w:t>рии субнанометрового разрешения. П</w:t>
            </w:r>
            <w:r w:rsidR="00523187">
              <w:rPr>
                <w:rFonts w:ascii="Arial" w:hAnsi="Arial" w:cs="Arial"/>
                <w:snapToGrid w:val="0"/>
                <w:sz w:val="20"/>
              </w:rPr>
              <w:t>роведен анал</w:t>
            </w:r>
            <w:r w:rsidR="00792D86">
              <w:rPr>
                <w:rFonts w:ascii="Arial" w:hAnsi="Arial" w:cs="Arial"/>
                <w:snapToGrid w:val="0"/>
                <w:sz w:val="20"/>
              </w:rPr>
              <w:t xml:space="preserve">из источников погрешностей с </w:t>
            </w:r>
            <w:r w:rsidR="00523187">
              <w:rPr>
                <w:rFonts w:ascii="Arial" w:hAnsi="Arial" w:cs="Arial"/>
                <w:snapToGrid w:val="0"/>
                <w:sz w:val="20"/>
              </w:rPr>
              <w:t>теоретическ</w:t>
            </w:r>
            <w:r w:rsidR="00792D86">
              <w:rPr>
                <w:rFonts w:ascii="Arial" w:hAnsi="Arial" w:cs="Arial"/>
                <w:snapToGrid w:val="0"/>
                <w:sz w:val="20"/>
              </w:rPr>
              <w:t>ой</w:t>
            </w:r>
            <w:r w:rsidR="00523187">
              <w:rPr>
                <w:rFonts w:ascii="Arial" w:hAnsi="Arial" w:cs="Arial"/>
                <w:snapToGrid w:val="0"/>
                <w:sz w:val="20"/>
              </w:rPr>
              <w:t xml:space="preserve"> оценк</w:t>
            </w:r>
            <w:r w:rsidR="00792D86">
              <w:rPr>
                <w:rFonts w:ascii="Arial" w:hAnsi="Arial" w:cs="Arial"/>
                <w:snapToGrid w:val="0"/>
                <w:sz w:val="20"/>
              </w:rPr>
              <w:t>ой</w:t>
            </w:r>
            <w:r w:rsidR="00523187">
              <w:rPr>
                <w:rFonts w:ascii="Arial" w:hAnsi="Arial" w:cs="Arial"/>
                <w:snapToGrid w:val="0"/>
                <w:sz w:val="20"/>
              </w:rPr>
              <w:t xml:space="preserve"> сканиру</w:t>
            </w:r>
            <w:r w:rsidR="00792D86">
              <w:rPr>
                <w:rFonts w:ascii="Arial" w:hAnsi="Arial" w:cs="Arial"/>
                <w:snapToGrid w:val="0"/>
                <w:sz w:val="20"/>
              </w:rPr>
              <w:t>ющих зондовых микроскопов (СЗМ). Анализ</w:t>
            </w:r>
            <w:r w:rsidR="00523187">
              <w:rPr>
                <w:rFonts w:ascii="Arial" w:hAnsi="Arial" w:cs="Arial"/>
                <w:snapToGrid w:val="0"/>
                <w:sz w:val="20"/>
              </w:rPr>
              <w:t xml:space="preserve"> показывает потенциальную возможность модернизации СЗМ, входящего в состав Государственного первичного специального эталона единицы длины в области измерений геометрических параметров шероховатости (ГЭТ 113-2014),</w:t>
            </w:r>
            <w:r w:rsidR="00523187">
              <w:rPr>
                <w:rFonts w:ascii="Arial" w:hAnsi="Arial" w:cs="Arial"/>
                <w:bCs/>
                <w:snapToGrid w:val="0"/>
                <w:sz w:val="20"/>
              </w:rPr>
              <w:t xml:space="preserve"> для улучшения его точности и привязки полученных данных к первичному эталону метра через длину волны He-Ne лазера.</w:t>
            </w:r>
          </w:p>
        </w:tc>
      </w:tr>
      <w:tr w:rsidR="0087448D" w:rsidRPr="00A16984" w:rsidTr="00DC4D76">
        <w:trPr>
          <w:gridAfter w:val="1"/>
          <w:wAfter w:w="46" w:type="dxa"/>
          <w:cantSplit/>
          <w:trHeight w:val="693"/>
        </w:trPr>
        <w:tc>
          <w:tcPr>
            <w:tcW w:w="854" w:type="dxa"/>
            <w:gridSpan w:val="2"/>
          </w:tcPr>
          <w:p w:rsidR="0087448D" w:rsidRPr="00A16984" w:rsidRDefault="0087448D"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097" w:type="dxa"/>
            <w:gridSpan w:val="3"/>
            <w:shd w:val="clear" w:color="auto" w:fill="auto"/>
          </w:tcPr>
          <w:p w:rsidR="0087448D" w:rsidRPr="00752D79" w:rsidRDefault="0087448D" w:rsidP="00404DC4">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gridSpan w:val="2"/>
          </w:tcPr>
          <w:p w:rsidR="0087448D" w:rsidRPr="00752D79" w:rsidRDefault="0087448D" w:rsidP="00404DC4">
            <w:pPr>
              <w:pStyle w:val="31"/>
              <w:ind w:firstLine="0"/>
              <w:jc w:val="center"/>
              <w:rPr>
                <w:rFonts w:ascii="Arial" w:hAnsi="Arial" w:cs="Arial"/>
                <w:sz w:val="20"/>
              </w:rPr>
            </w:pPr>
            <w:r w:rsidRPr="00752D79">
              <w:rPr>
                <w:rFonts w:ascii="Arial" w:hAnsi="Arial" w:cs="Arial"/>
                <w:sz w:val="20"/>
              </w:rPr>
              <w:t>2016-2020</w:t>
            </w:r>
          </w:p>
        </w:tc>
        <w:tc>
          <w:tcPr>
            <w:tcW w:w="1810" w:type="dxa"/>
            <w:gridSpan w:val="2"/>
          </w:tcPr>
          <w:p w:rsidR="0087448D" w:rsidRPr="00752D79" w:rsidRDefault="0087448D" w:rsidP="00404DC4">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vAlign w:val="center"/>
          </w:tcPr>
          <w:p w:rsidR="0087448D" w:rsidRPr="00266123" w:rsidRDefault="000037BD" w:rsidP="002B6EF8">
            <w:pPr>
              <w:pStyle w:val="a6"/>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sidR="002B6EF8">
              <w:rPr>
                <w:rFonts w:ascii="Arial" w:hAnsi="Arial" w:cs="Arial"/>
                <w:sz w:val="20"/>
              </w:rPr>
              <w:t>;</w:t>
            </w:r>
            <w:r>
              <w:rPr>
                <w:rFonts w:ascii="Arial" w:hAnsi="Arial" w:cs="Arial"/>
                <w:sz w:val="20"/>
              </w:rPr>
              <w:t xml:space="preserve"> предоставляются заинтересованным предприятиям и организациям для внедрения в науку и технику.</w:t>
            </w:r>
          </w:p>
        </w:tc>
      </w:tr>
      <w:tr w:rsidR="0087448D" w:rsidRPr="006C2472" w:rsidTr="00DC4D76">
        <w:trPr>
          <w:gridAfter w:val="1"/>
          <w:wAfter w:w="46" w:type="dxa"/>
          <w:cantSplit/>
          <w:trHeight w:val="342"/>
        </w:trPr>
        <w:tc>
          <w:tcPr>
            <w:tcW w:w="15120" w:type="dxa"/>
            <w:gridSpan w:val="11"/>
          </w:tcPr>
          <w:p w:rsidR="0087448D" w:rsidRPr="006C2472" w:rsidRDefault="0087448D" w:rsidP="006C2472">
            <w:pPr>
              <w:pStyle w:val="31"/>
              <w:spacing w:before="120" w:after="120"/>
              <w:ind w:firstLine="397"/>
              <w:jc w:val="center"/>
              <w:rPr>
                <w:rFonts w:ascii="Arial" w:hAnsi="Arial" w:cs="Arial"/>
                <w:b/>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DC4D76">
        <w:trPr>
          <w:gridAfter w:val="1"/>
          <w:wAfter w:w="46" w:type="dxa"/>
          <w:cantSplit/>
          <w:trHeight w:val="354"/>
        </w:trPr>
        <w:tc>
          <w:tcPr>
            <w:tcW w:w="15120" w:type="dxa"/>
            <w:gridSpan w:val="11"/>
          </w:tcPr>
          <w:p w:rsidR="0087448D" w:rsidRPr="00547B4E" w:rsidRDefault="0087448D" w:rsidP="00FA19B4">
            <w:pPr>
              <w:pStyle w:val="31"/>
              <w:ind w:left="1800" w:firstLine="2152"/>
              <w:jc w:val="left"/>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87448D" w:rsidRPr="00A16984" w:rsidTr="00DC4D76">
        <w:trPr>
          <w:gridAfter w:val="1"/>
          <w:wAfter w:w="46" w:type="dxa"/>
          <w:cantSplit/>
          <w:trHeight w:val="2106"/>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1947E5">
            <w:pPr>
              <w:tabs>
                <w:tab w:val="left" w:pos="6024"/>
              </w:tabs>
              <w:spacing w:line="240" w:lineRule="exact"/>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gridSpan w:val="3"/>
          </w:tcPr>
          <w:p w:rsidR="0087448D" w:rsidRPr="00A16984" w:rsidRDefault="0087448D" w:rsidP="001947E5">
            <w:pPr>
              <w:pStyle w:val="31"/>
              <w:spacing w:line="240" w:lineRule="exact"/>
              <w:ind w:firstLine="0"/>
              <w:jc w:val="left"/>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810" w:type="dxa"/>
            <w:gridSpan w:val="2"/>
          </w:tcPr>
          <w:p w:rsidR="0087448D" w:rsidRDefault="0087448D" w:rsidP="001947E5">
            <w:pPr>
              <w:spacing w:line="240" w:lineRule="exact"/>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1947E5">
            <w:pPr>
              <w:spacing w:line="240" w:lineRule="exact"/>
              <w:rPr>
                <w:rFonts w:ascii="Arial" w:hAnsi="Arial" w:cs="Arial"/>
                <w:sz w:val="20"/>
              </w:rPr>
            </w:pPr>
            <w:r>
              <w:rPr>
                <w:rFonts w:ascii="Arial" w:hAnsi="Arial" w:cs="Arial"/>
                <w:sz w:val="20"/>
              </w:rPr>
              <w:t>МТК 538</w:t>
            </w:r>
          </w:p>
          <w:p w:rsidR="0087448D" w:rsidRPr="00A16984" w:rsidRDefault="0087448D" w:rsidP="001947E5">
            <w:pPr>
              <w:spacing w:line="240" w:lineRule="exact"/>
              <w:rPr>
                <w:rFonts w:ascii="Arial" w:hAnsi="Arial" w:cs="Arial"/>
                <w:sz w:val="20"/>
              </w:rPr>
            </w:pPr>
            <w:r>
              <w:rPr>
                <w:rFonts w:ascii="Arial" w:hAnsi="Arial" w:cs="Arial"/>
                <w:sz w:val="20"/>
              </w:rPr>
              <w:t>МТК 539</w:t>
            </w:r>
          </w:p>
        </w:tc>
        <w:tc>
          <w:tcPr>
            <w:tcW w:w="5800" w:type="dxa"/>
            <w:gridSpan w:val="2"/>
          </w:tcPr>
          <w:p w:rsidR="0087448D" w:rsidRDefault="0087448D" w:rsidP="00160227">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87448D" w:rsidP="0089125F">
            <w:pPr>
              <w:tabs>
                <w:tab w:val="num" w:pos="1440"/>
              </w:tabs>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представл</w:t>
            </w:r>
            <w:r w:rsidR="002B6EF8">
              <w:rPr>
                <w:rFonts w:ascii="Arial" w:hAnsi="Arial" w:cs="Arial"/>
                <w:bCs/>
                <w:iCs/>
                <w:sz w:val="20"/>
              </w:rPr>
              <w:t>яет информацию на заседания НТКОС</w:t>
            </w:r>
            <w:r>
              <w:rPr>
                <w:rFonts w:ascii="Arial" w:hAnsi="Arial" w:cs="Arial"/>
                <w:bCs/>
                <w:iCs/>
                <w:sz w:val="20"/>
              </w:rPr>
              <w:t xml:space="preserve">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DC4D76">
        <w:trPr>
          <w:gridAfter w:val="1"/>
          <w:wAfter w:w="46" w:type="dxa"/>
          <w:cantSplit/>
          <w:trHeight w:val="983"/>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160227">
            <w:pPr>
              <w:pStyle w:val="31"/>
              <w:ind w:firstLine="0"/>
              <w:rPr>
                <w:rFonts w:ascii="Arial" w:hAnsi="Arial" w:cs="Arial"/>
                <w:sz w:val="20"/>
              </w:rPr>
            </w:pPr>
            <w:r>
              <w:rPr>
                <w:rFonts w:ascii="Arial" w:hAnsi="Arial" w:cs="Arial"/>
                <w:sz w:val="20"/>
              </w:rPr>
              <w:t xml:space="preserve">Вопрос был рассмотрен на 39-м заседании </w:t>
            </w:r>
            <w:r w:rsidR="002B6EF8">
              <w:rPr>
                <w:rFonts w:ascii="Arial" w:hAnsi="Arial" w:cs="Arial"/>
                <w:bCs/>
                <w:iCs/>
                <w:sz w:val="20"/>
              </w:rPr>
              <w:t>НТКОС</w:t>
            </w:r>
          </w:p>
        </w:tc>
      </w:tr>
      <w:tr w:rsidR="0087448D" w:rsidRPr="00A16984" w:rsidTr="00DC4D76">
        <w:trPr>
          <w:gridAfter w:val="1"/>
          <w:wAfter w:w="46" w:type="dxa"/>
          <w:cantSplit/>
          <w:trHeight w:val="998"/>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87448D" w:rsidRPr="00547B4E" w:rsidRDefault="0087448D" w:rsidP="00FA19B4">
            <w:pPr>
              <w:spacing w:line="240" w:lineRule="exact"/>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160227">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87448D" w:rsidRPr="00A16984" w:rsidDel="00DC4D76" w:rsidTr="00DC4D76">
        <w:trPr>
          <w:gridAfter w:val="1"/>
          <w:wAfter w:w="46" w:type="dxa"/>
          <w:cantSplit/>
          <w:trHeight w:val="1014"/>
          <w:del w:id="0" w:author="conference" w:date="2018-06-27T13:39:00Z"/>
        </w:trPr>
        <w:tc>
          <w:tcPr>
            <w:tcW w:w="854" w:type="dxa"/>
            <w:gridSpan w:val="2"/>
          </w:tcPr>
          <w:p w:rsidR="0087448D" w:rsidRPr="00A16984" w:rsidDel="00DC4D76" w:rsidRDefault="0087448D" w:rsidP="00547B4E">
            <w:pPr>
              <w:tabs>
                <w:tab w:val="left" w:pos="6024"/>
              </w:tabs>
              <w:jc w:val="both"/>
              <w:rPr>
                <w:del w:id="1" w:author="conference" w:date="2018-06-27T13:39:00Z"/>
                <w:rFonts w:ascii="Arial" w:hAnsi="Arial" w:cs="Arial"/>
                <w:sz w:val="20"/>
              </w:rPr>
            </w:pPr>
            <w:bookmarkStart w:id="2" w:name="_GoBack"/>
            <w:bookmarkEnd w:id="2"/>
            <w:del w:id="3" w:author="conference" w:date="2018-06-27T13:39:00Z">
              <w:r w:rsidDel="00DC4D76">
                <w:rPr>
                  <w:rFonts w:ascii="Arial" w:hAnsi="Arial" w:cs="Arial"/>
                  <w:sz w:val="20"/>
                </w:rPr>
                <w:delText>4.4.</w:delText>
              </w:r>
            </w:del>
          </w:p>
        </w:tc>
        <w:tc>
          <w:tcPr>
            <w:tcW w:w="5080" w:type="dxa"/>
            <w:gridSpan w:val="2"/>
          </w:tcPr>
          <w:p w:rsidR="0087448D" w:rsidRPr="00BA13B6" w:rsidDel="00DC4D76" w:rsidRDefault="0087448D" w:rsidP="00AF62DA">
            <w:pPr>
              <w:spacing w:line="240" w:lineRule="exact"/>
              <w:rPr>
                <w:del w:id="4" w:author="conference" w:date="2018-06-27T13:39:00Z"/>
                <w:rFonts w:ascii="Arial" w:hAnsi="Arial" w:cs="Arial"/>
                <w:sz w:val="20"/>
              </w:rPr>
            </w:pPr>
            <w:del w:id="5" w:author="conference" w:date="2018-06-27T13:39:00Z">
              <w:r w:rsidRPr="00BA13B6" w:rsidDel="00DC4D76">
                <w:rPr>
                  <w:rFonts w:ascii="Arial" w:hAnsi="Arial" w:cs="Arial"/>
                  <w:sz w:val="20"/>
                </w:rPr>
                <w:delText> Подготовка предложений по взаимному признанию сертификатов профессиональной компетентности персонала в выполнении определенных работ и услуг</w:delText>
              </w:r>
            </w:del>
          </w:p>
        </w:tc>
        <w:tc>
          <w:tcPr>
            <w:tcW w:w="1576" w:type="dxa"/>
            <w:gridSpan w:val="3"/>
          </w:tcPr>
          <w:p w:rsidR="0087448D" w:rsidRPr="00BA13B6" w:rsidDel="00DC4D76" w:rsidRDefault="0087448D" w:rsidP="00AF62DA">
            <w:pPr>
              <w:suppressAutoHyphens/>
              <w:spacing w:line="240" w:lineRule="exact"/>
              <w:jc w:val="center"/>
              <w:rPr>
                <w:del w:id="6" w:author="conference" w:date="2018-06-27T13:39:00Z"/>
                <w:rFonts w:ascii="Arial" w:hAnsi="Arial" w:cs="Arial"/>
                <w:strike/>
                <w:sz w:val="20"/>
              </w:rPr>
            </w:pPr>
            <w:del w:id="7" w:author="conference" w:date="2018-06-27T13:39:00Z">
              <w:r w:rsidRPr="00BA13B6" w:rsidDel="00DC4D76">
                <w:rPr>
                  <w:rFonts w:ascii="Arial" w:hAnsi="Arial" w:cs="Arial"/>
                  <w:sz w:val="20"/>
                </w:rPr>
                <w:delText>2016–2017</w:delText>
              </w:r>
            </w:del>
          </w:p>
        </w:tc>
        <w:tc>
          <w:tcPr>
            <w:tcW w:w="1810" w:type="dxa"/>
            <w:gridSpan w:val="2"/>
          </w:tcPr>
          <w:p w:rsidR="0087448D" w:rsidRPr="00BA13B6" w:rsidDel="00DC4D76" w:rsidRDefault="0087448D" w:rsidP="00AF62DA">
            <w:pPr>
              <w:spacing w:line="240" w:lineRule="exact"/>
              <w:rPr>
                <w:del w:id="8" w:author="conference" w:date="2018-06-27T13:39:00Z"/>
                <w:rFonts w:ascii="Arial" w:hAnsi="Arial" w:cs="Arial"/>
                <w:sz w:val="20"/>
              </w:rPr>
            </w:pPr>
            <w:del w:id="9" w:author="conference" w:date="2018-06-27T13:39:00Z">
              <w:r w:rsidRPr="00BA13B6" w:rsidDel="00DC4D76">
                <w:rPr>
                  <w:rFonts w:ascii="Arial" w:hAnsi="Arial" w:cs="Arial"/>
                  <w:sz w:val="20"/>
                </w:rPr>
                <w:delText>Государства – участники СНГ, МГС</w:delText>
              </w:r>
            </w:del>
          </w:p>
        </w:tc>
        <w:tc>
          <w:tcPr>
            <w:tcW w:w="5800" w:type="dxa"/>
            <w:gridSpan w:val="2"/>
          </w:tcPr>
          <w:p w:rsidR="0087448D" w:rsidRPr="00FD6287" w:rsidDel="00DC4D76" w:rsidRDefault="0087448D" w:rsidP="00160227">
            <w:pPr>
              <w:spacing w:before="120" w:after="120" w:line="240" w:lineRule="exact"/>
              <w:rPr>
                <w:del w:id="10" w:author="conference" w:date="2018-06-27T13:39:00Z"/>
                <w:rFonts w:ascii="Arial" w:hAnsi="Arial" w:cs="Arial"/>
                <w:sz w:val="20"/>
              </w:rPr>
            </w:pPr>
            <w:del w:id="11" w:author="conference" w:date="2018-06-27T13:39:00Z">
              <w:r w:rsidRPr="00FD6287" w:rsidDel="00DC4D76">
                <w:rPr>
                  <w:rFonts w:ascii="Arial" w:hAnsi="Arial" w:cs="Arial"/>
                  <w:sz w:val="20"/>
                </w:rPr>
                <w:delText>Вопрос рассматривался МГС (результат отрицательный), протокол № 45-2014, п.п. 7.2.2, 7.2.3:</w:delText>
              </w:r>
            </w:del>
          </w:p>
          <w:p w:rsidR="0087448D" w:rsidRPr="00FD6287" w:rsidDel="00DC4D76" w:rsidRDefault="0087448D" w:rsidP="0089125F">
            <w:pPr>
              <w:spacing w:before="120" w:after="120" w:line="240" w:lineRule="exact"/>
              <w:jc w:val="both"/>
              <w:rPr>
                <w:del w:id="12" w:author="conference" w:date="2018-06-27T13:39:00Z"/>
                <w:rFonts w:ascii="Arial" w:hAnsi="Arial" w:cs="Arial"/>
                <w:sz w:val="20"/>
              </w:rPr>
            </w:pPr>
            <w:del w:id="13" w:author="conference" w:date="2018-06-27T13:39:00Z">
              <w:r w:rsidRPr="002B6EF8" w:rsidDel="00DC4D76">
                <w:rPr>
                  <w:rFonts w:ascii="Arial" w:hAnsi="Arial" w:cs="Arial"/>
                  <w:i/>
                  <w:sz w:val="20"/>
                </w:rPr>
                <w:delText>7.2.2.</w:delText>
              </w:r>
              <w:r w:rsidRPr="00FD6287" w:rsidDel="00DC4D76">
                <w:rPr>
                  <w:rFonts w:ascii="Arial" w:hAnsi="Arial" w:cs="Arial"/>
                  <w:sz w:val="20"/>
                </w:rPr>
                <w:delText xml:space="preserve"> Принять к сведению информацию Госстандарта Республики Беларусь об отсутствии заключений национальных органов о целесообразности разработки «Соглашения о взаимном признании сертификатов профессиональной компетентности персонала в выполнении работ, оказании определённых услуг» и предложений по механизму его реализации по результатам рассмотрения аналитической справки.</w:delText>
              </w:r>
            </w:del>
          </w:p>
          <w:p w:rsidR="0087448D" w:rsidRPr="00A16984" w:rsidDel="00DC4D76" w:rsidRDefault="0087448D" w:rsidP="00160227">
            <w:pPr>
              <w:pStyle w:val="31"/>
              <w:ind w:firstLine="0"/>
              <w:rPr>
                <w:del w:id="14" w:author="conference" w:date="2018-06-27T13:39:00Z"/>
                <w:rFonts w:ascii="Arial" w:hAnsi="Arial" w:cs="Arial"/>
                <w:sz w:val="20"/>
              </w:rPr>
            </w:pPr>
            <w:del w:id="15" w:author="conference" w:date="2018-06-27T13:39:00Z">
              <w:r w:rsidRPr="002B6EF8" w:rsidDel="00DC4D76">
                <w:rPr>
                  <w:rFonts w:ascii="Arial" w:hAnsi="Arial" w:cs="Arial"/>
                  <w:i/>
                  <w:sz w:val="20"/>
                </w:rPr>
                <w:delText>7.2.3.</w:delText>
              </w:r>
              <w:r w:rsidRPr="00FD6287" w:rsidDel="00DC4D76">
                <w:rPr>
                  <w:rFonts w:ascii="Arial" w:hAnsi="Arial" w:cs="Arial"/>
                  <w:b/>
                  <w:i/>
                  <w:sz w:val="20"/>
                </w:rPr>
                <w:delText xml:space="preserve"> </w:delText>
              </w:r>
              <w:r w:rsidRPr="00FD6287" w:rsidDel="00DC4D76">
                <w:rPr>
                  <w:rFonts w:ascii="Arial" w:hAnsi="Arial" w:cs="Arial"/>
                  <w:sz w:val="20"/>
                </w:rPr>
                <w:delText xml:space="preserve">Принять рекомендацию 33-го заседания НТКОС (протокол № 33-2014,п. 5.1.3), что с учетом состоявшегося обсуждения 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w:delText>
              </w:r>
              <w:r w:rsidRPr="002B6EF8" w:rsidDel="00DC4D76">
                <w:rPr>
                  <w:rFonts w:ascii="Arial" w:hAnsi="Arial" w:cs="Arial"/>
                  <w:sz w:val="20"/>
                </w:rPr>
                <w:delText>преждевременной.</w:delText>
              </w:r>
            </w:del>
          </w:p>
        </w:tc>
      </w:tr>
      <w:tr w:rsidR="0087448D" w:rsidRPr="00A16984" w:rsidTr="00DC4D76">
        <w:trPr>
          <w:gridAfter w:val="1"/>
          <w:wAfter w:w="46" w:type="dxa"/>
          <w:cantSplit/>
          <w:trHeight w:val="349"/>
        </w:trPr>
        <w:tc>
          <w:tcPr>
            <w:tcW w:w="854" w:type="dxa"/>
            <w:gridSpan w:val="2"/>
          </w:tcPr>
          <w:p w:rsidR="0087448D" w:rsidRPr="00A16984" w:rsidRDefault="0087448D" w:rsidP="00BA13B6">
            <w:pPr>
              <w:tabs>
                <w:tab w:val="left" w:pos="6024"/>
              </w:tabs>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87448D" w:rsidRPr="00547B4E" w:rsidRDefault="0087448D" w:rsidP="00AF62DA">
            <w:pPr>
              <w:spacing w:line="240" w:lineRule="exact"/>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2005г.</w:t>
            </w:r>
          </w:p>
        </w:tc>
        <w:tc>
          <w:tcPr>
            <w:tcW w:w="1576" w:type="dxa"/>
            <w:gridSpan w:val="3"/>
          </w:tcPr>
          <w:p w:rsidR="0087448D" w:rsidRPr="00547B4E" w:rsidRDefault="0087448D" w:rsidP="00AF62DA">
            <w:pPr>
              <w:spacing w:line="240" w:lineRule="exact"/>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87448D" w:rsidRPr="00BA13B6" w:rsidRDefault="0087448D" w:rsidP="00AF62DA">
            <w:pPr>
              <w:spacing w:line="240" w:lineRule="exact"/>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2B6EF8" w:rsidRDefault="002831BE" w:rsidP="002831BE">
            <w:pPr>
              <w:pStyle w:val="aa"/>
              <w:spacing w:after="0"/>
              <w:ind w:left="0"/>
              <w:jc w:val="both"/>
              <w:rPr>
                <w:rFonts w:ascii="Arial" w:hAnsi="Arial" w:cs="Arial"/>
                <w:sz w:val="20"/>
              </w:rPr>
            </w:pPr>
            <w:r>
              <w:rPr>
                <w:rFonts w:ascii="Arial" w:hAnsi="Arial" w:cs="Arial"/>
                <w:sz w:val="20"/>
              </w:rPr>
              <w:t>Проведен</w:t>
            </w:r>
            <w:r w:rsidR="0087448D" w:rsidRPr="00641601">
              <w:rPr>
                <w:rFonts w:ascii="Arial" w:hAnsi="Arial" w:cs="Arial"/>
                <w:sz w:val="20"/>
              </w:rPr>
              <w:t xml:space="preserve"> 6</w:t>
            </w:r>
            <w:r w:rsidR="0087448D">
              <w:rPr>
                <w:rFonts w:ascii="Arial" w:hAnsi="Arial" w:cs="Arial"/>
                <w:sz w:val="20"/>
              </w:rPr>
              <w:t>-й</w:t>
            </w:r>
            <w:r w:rsidR="0087448D" w:rsidRPr="00641601">
              <w:rPr>
                <w:rFonts w:ascii="Arial" w:hAnsi="Arial" w:cs="Arial"/>
                <w:sz w:val="20"/>
              </w:rPr>
              <w:t xml:space="preserve"> конкурс на соискание Премии СНГ 2017 года за достижения в области качества продукции и услуг</w:t>
            </w:r>
            <w:r>
              <w:rPr>
                <w:rFonts w:ascii="Arial" w:hAnsi="Arial" w:cs="Arial"/>
                <w:sz w:val="20"/>
              </w:rPr>
              <w:t>.</w:t>
            </w:r>
          </w:p>
          <w:p w:rsidR="002831BE" w:rsidRPr="00A16984" w:rsidRDefault="002831BE" w:rsidP="002831BE">
            <w:pPr>
              <w:pStyle w:val="aa"/>
              <w:spacing w:after="0"/>
              <w:ind w:left="0"/>
              <w:jc w:val="both"/>
              <w:rPr>
                <w:rFonts w:ascii="Arial" w:hAnsi="Arial" w:cs="Arial"/>
                <w:sz w:val="20"/>
              </w:rPr>
            </w:pPr>
            <w:r w:rsidRPr="002831BE">
              <w:rPr>
                <w:rFonts w:ascii="Arial" w:hAnsi="Arial" w:cs="Arial"/>
                <w:sz w:val="20"/>
              </w:rPr>
              <w:t>На 53-е заседание МГС вынесен вопрос, касающийся принятия решения о проведении 7-го конкурса на соискание Премии СНГ 2019 года.</w:t>
            </w:r>
          </w:p>
          <w:p w:rsidR="0087448D" w:rsidRPr="00A16984" w:rsidRDefault="0087448D" w:rsidP="00547B4E">
            <w:pPr>
              <w:pStyle w:val="aa"/>
              <w:spacing w:after="0"/>
              <w:ind w:left="0"/>
              <w:jc w:val="both"/>
              <w:rPr>
                <w:rFonts w:ascii="Arial" w:hAnsi="Arial" w:cs="Arial"/>
                <w:sz w:val="20"/>
              </w:rPr>
            </w:pPr>
          </w:p>
        </w:tc>
      </w:tr>
      <w:tr w:rsidR="0087448D" w:rsidRPr="006C2472" w:rsidTr="00DC4D76">
        <w:trPr>
          <w:gridAfter w:val="1"/>
          <w:wAfter w:w="46" w:type="dxa"/>
          <w:cantSplit/>
          <w:trHeight w:val="342"/>
        </w:trPr>
        <w:tc>
          <w:tcPr>
            <w:tcW w:w="15120" w:type="dxa"/>
            <w:gridSpan w:val="11"/>
          </w:tcPr>
          <w:p w:rsidR="0087448D" w:rsidRPr="006C2472" w:rsidRDefault="0087448D" w:rsidP="006C2472">
            <w:pPr>
              <w:pStyle w:val="31"/>
              <w:spacing w:before="120" w:after="120"/>
              <w:ind w:firstLine="397"/>
              <w:jc w:val="center"/>
              <w:rPr>
                <w:rFonts w:ascii="Arial" w:hAnsi="Arial" w:cs="Arial"/>
                <w:b/>
                <w:szCs w:val="24"/>
              </w:rPr>
            </w:pPr>
            <w:r w:rsidRPr="006C2472">
              <w:rPr>
                <w:rFonts w:ascii="Arial" w:hAnsi="Arial" w:cs="Arial"/>
                <w:b/>
                <w:szCs w:val="24"/>
              </w:rPr>
              <w:t>5. Аккредитация</w:t>
            </w:r>
          </w:p>
        </w:tc>
      </w:tr>
      <w:tr w:rsidR="0087448D" w:rsidRPr="00A16984" w:rsidTr="00DC4D76">
        <w:trPr>
          <w:gridAfter w:val="1"/>
          <w:wAfter w:w="46" w:type="dxa"/>
          <w:cantSplit/>
          <w:trHeight w:val="342"/>
        </w:trPr>
        <w:tc>
          <w:tcPr>
            <w:tcW w:w="15120" w:type="dxa"/>
            <w:gridSpan w:val="11"/>
          </w:tcPr>
          <w:p w:rsidR="0087448D" w:rsidRPr="00A20793" w:rsidRDefault="0087448D"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87448D" w:rsidRPr="00A16984" w:rsidTr="00DC4D76">
        <w:trPr>
          <w:gridAfter w:val="1"/>
          <w:wAfter w:w="46" w:type="dxa"/>
          <w:cantSplit/>
          <w:trHeight w:val="342"/>
        </w:trPr>
        <w:tc>
          <w:tcPr>
            <w:tcW w:w="839" w:type="dxa"/>
          </w:tcPr>
          <w:p w:rsidR="0087448D" w:rsidRPr="00D23A20" w:rsidRDefault="0087448D" w:rsidP="005914F5">
            <w:pPr>
              <w:tabs>
                <w:tab w:val="left" w:pos="6024"/>
              </w:tabs>
              <w:jc w:val="both"/>
              <w:rPr>
                <w:rFonts w:ascii="Arial" w:hAnsi="Arial" w:cs="Arial"/>
                <w:sz w:val="20"/>
              </w:rPr>
            </w:pPr>
            <w:r>
              <w:rPr>
                <w:rFonts w:ascii="Arial" w:hAnsi="Arial" w:cs="Arial"/>
                <w:sz w:val="20"/>
              </w:rPr>
              <w:t>5.1</w:t>
            </w:r>
          </w:p>
        </w:tc>
        <w:tc>
          <w:tcPr>
            <w:tcW w:w="5112" w:type="dxa"/>
            <w:gridSpan w:val="4"/>
          </w:tcPr>
          <w:p w:rsidR="0087448D" w:rsidRPr="00D23A20" w:rsidRDefault="0087448D" w:rsidP="005914F5">
            <w:pPr>
              <w:tabs>
                <w:tab w:val="left" w:pos="6024"/>
              </w:tabs>
              <w:jc w:val="both"/>
              <w:rPr>
                <w:rFonts w:ascii="Arial" w:hAnsi="Arial" w:cs="Arial"/>
                <w:sz w:val="20"/>
              </w:rPr>
            </w:pPr>
            <w:r w:rsidRPr="00D23A20">
              <w:rPr>
                <w:rFonts w:ascii="Arial" w:hAnsi="Arial" w:cs="Arial"/>
                <w:sz w:val="20"/>
              </w:rPr>
              <w:t>Подготовка и принятие «Соглашения о взаимном признании результатов работ по аккредитации органов по оценке соответствия»</w:t>
            </w:r>
          </w:p>
        </w:tc>
        <w:tc>
          <w:tcPr>
            <w:tcW w:w="1559" w:type="dxa"/>
            <w:gridSpan w:val="2"/>
          </w:tcPr>
          <w:p w:rsidR="0087448D" w:rsidRPr="00A20793" w:rsidRDefault="0087448D" w:rsidP="00894F91">
            <w:pPr>
              <w:suppressAutoHyphens/>
              <w:spacing w:before="120" w:line="240" w:lineRule="exact"/>
              <w:ind w:left="-57" w:right="-57"/>
              <w:jc w:val="center"/>
              <w:rPr>
                <w:rFonts w:ascii="Arial" w:hAnsi="Arial" w:cs="Arial"/>
                <w:sz w:val="20"/>
              </w:rPr>
            </w:pPr>
            <w:r w:rsidRPr="00A20793">
              <w:rPr>
                <w:rFonts w:ascii="Arial" w:hAnsi="Arial" w:cs="Arial"/>
                <w:sz w:val="20"/>
              </w:rPr>
              <w:t>2016–2018</w:t>
            </w:r>
          </w:p>
        </w:tc>
        <w:tc>
          <w:tcPr>
            <w:tcW w:w="1844" w:type="dxa"/>
            <w:gridSpan w:val="3"/>
          </w:tcPr>
          <w:p w:rsidR="0087448D" w:rsidRPr="00A20793" w:rsidRDefault="0087448D" w:rsidP="005914F5">
            <w:pPr>
              <w:spacing w:before="120" w:line="240" w:lineRule="exact"/>
              <w:rPr>
                <w:rFonts w:ascii="Arial" w:hAnsi="Arial" w:cs="Arial"/>
                <w:sz w:val="20"/>
              </w:rPr>
            </w:pPr>
            <w:r w:rsidRPr="00A20793">
              <w:rPr>
                <w:rFonts w:ascii="Arial" w:hAnsi="Arial" w:cs="Arial"/>
                <w:sz w:val="20"/>
              </w:rPr>
              <w:t>Государства – участники СНГ, МГС</w:t>
            </w:r>
          </w:p>
        </w:tc>
        <w:tc>
          <w:tcPr>
            <w:tcW w:w="5766" w:type="dxa"/>
          </w:tcPr>
          <w:p w:rsidR="009201EC" w:rsidRPr="009201EC" w:rsidRDefault="009201EC" w:rsidP="009201EC">
            <w:pPr>
              <w:ind w:firstLine="539"/>
              <w:jc w:val="both"/>
              <w:rPr>
                <w:rFonts w:ascii="Arial" w:hAnsi="Arial" w:cs="Arial"/>
                <w:color w:val="000000"/>
                <w:sz w:val="20"/>
              </w:rPr>
            </w:pPr>
            <w:r w:rsidRPr="009201EC">
              <w:rPr>
                <w:rFonts w:ascii="Arial" w:hAnsi="Arial" w:cs="Arial"/>
                <w:color w:val="000000"/>
                <w:sz w:val="20"/>
              </w:rPr>
              <w:t xml:space="preserve">В соответствии с решением от 27 мая 2016 года Экономического совета СНГ проект «Соглашения о взаимном признании аккредитации органов по оценке соответствия» возвращён на доработку в </w:t>
            </w:r>
            <w:r w:rsidR="002B6EF8">
              <w:rPr>
                <w:rFonts w:ascii="Arial" w:hAnsi="Arial" w:cs="Arial"/>
                <w:color w:val="000000"/>
                <w:sz w:val="20"/>
              </w:rPr>
              <w:t>МГС</w:t>
            </w:r>
            <w:r w:rsidRPr="009201EC">
              <w:rPr>
                <w:rFonts w:ascii="Arial" w:hAnsi="Arial" w:cs="Arial"/>
                <w:color w:val="000000"/>
                <w:sz w:val="20"/>
              </w:rPr>
              <w:t>. Вопрос рассмотрен на 49-м, 50-м, 51-м и 52-м заседаниях МГС, 38-м, 39-м, 40-м заседаниях НТКА. В соответствии с решением 51-го заседания МГС: «….просить национальные органы по аккредитации представить в Бюро по стандартам до 01.09.2017 предложения по доработке и официальную позицию по статьям 3 (последний абзац) и 7 проекта Соглашения»</w:t>
            </w:r>
            <w:r w:rsidR="002B6EF8">
              <w:rPr>
                <w:rFonts w:ascii="Arial" w:hAnsi="Arial" w:cs="Arial"/>
                <w:color w:val="000000"/>
                <w:sz w:val="20"/>
              </w:rPr>
              <w:t>.</w:t>
            </w:r>
            <w:r w:rsidRPr="009201EC">
              <w:rPr>
                <w:rFonts w:ascii="Arial" w:hAnsi="Arial" w:cs="Arial"/>
                <w:color w:val="000000"/>
                <w:sz w:val="20"/>
              </w:rPr>
              <w:t xml:space="preserve"> </w:t>
            </w:r>
            <w:r w:rsidR="002B6EF8">
              <w:rPr>
                <w:rFonts w:ascii="Arial" w:hAnsi="Arial" w:cs="Arial"/>
                <w:color w:val="000000"/>
                <w:sz w:val="20"/>
              </w:rPr>
              <w:t>И</w:t>
            </w:r>
            <w:r w:rsidRPr="009201EC">
              <w:rPr>
                <w:rFonts w:ascii="Arial" w:hAnsi="Arial" w:cs="Arial"/>
                <w:color w:val="000000"/>
                <w:sz w:val="20"/>
              </w:rPr>
              <w:t xml:space="preserve">нформация поступила от Республики Молдова и Украины. </w:t>
            </w:r>
          </w:p>
          <w:p w:rsidR="009201EC" w:rsidRPr="009201EC" w:rsidRDefault="009201EC" w:rsidP="009201EC">
            <w:pPr>
              <w:ind w:firstLine="539"/>
              <w:jc w:val="both"/>
              <w:rPr>
                <w:rFonts w:ascii="Arial" w:hAnsi="Arial" w:cs="Arial"/>
                <w:color w:val="000000"/>
                <w:sz w:val="20"/>
              </w:rPr>
            </w:pPr>
            <w:r w:rsidRPr="009201EC">
              <w:rPr>
                <w:rFonts w:ascii="Arial" w:hAnsi="Arial" w:cs="Arial"/>
                <w:color w:val="000000"/>
                <w:sz w:val="20"/>
              </w:rPr>
              <w:t xml:space="preserve">На 52-м заседании МГС было принято решение одобрить доработанный на 40-м заседании НТКА проект Соглашения. </w:t>
            </w:r>
          </w:p>
          <w:p w:rsidR="009201EC" w:rsidRPr="009201EC" w:rsidRDefault="009201EC" w:rsidP="009201EC">
            <w:pPr>
              <w:ind w:firstLine="539"/>
              <w:jc w:val="both"/>
              <w:rPr>
                <w:rFonts w:ascii="Arial" w:hAnsi="Arial" w:cs="Arial"/>
                <w:color w:val="000000"/>
                <w:sz w:val="20"/>
              </w:rPr>
            </w:pPr>
            <w:r w:rsidRPr="009201EC">
              <w:rPr>
                <w:rFonts w:ascii="Arial" w:hAnsi="Arial" w:cs="Arial"/>
                <w:color w:val="000000"/>
                <w:sz w:val="20"/>
              </w:rPr>
              <w:t>Проект указанного Соглашения был направлен Бюро по стандартам для рассмотрения в установленном порядке в Исполнительный комитет СНГ (исх. № 2/272 от 05.12.2017).</w:t>
            </w:r>
          </w:p>
          <w:p w:rsidR="0087448D" w:rsidRPr="003D57D1" w:rsidRDefault="009201EC" w:rsidP="009201EC">
            <w:pPr>
              <w:ind w:firstLine="539"/>
              <w:jc w:val="both"/>
              <w:rPr>
                <w:b/>
                <w:bCs/>
              </w:rPr>
            </w:pPr>
            <w:r w:rsidRPr="009201EC">
              <w:rPr>
                <w:rFonts w:ascii="Arial" w:hAnsi="Arial" w:cs="Arial"/>
                <w:color w:val="000000"/>
                <w:sz w:val="20"/>
              </w:rPr>
              <w:t>С учетом вышесказанного данный вопрос вынесен на рассмотрение 53-го заседания МГС.</w:t>
            </w:r>
          </w:p>
        </w:tc>
      </w:tr>
      <w:tr w:rsidR="0087448D" w:rsidRPr="00A16984" w:rsidTr="00DC4D76">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5.2.</w:t>
            </w:r>
          </w:p>
        </w:tc>
        <w:tc>
          <w:tcPr>
            <w:tcW w:w="5080" w:type="dxa"/>
            <w:gridSpan w:val="2"/>
          </w:tcPr>
          <w:p w:rsidR="0087448D" w:rsidRPr="00BA7B6D" w:rsidRDefault="0087448D" w:rsidP="001F7D88">
            <w:pPr>
              <w:tabs>
                <w:tab w:val="left" w:pos="6024"/>
              </w:tabs>
              <w:jc w:val="both"/>
              <w:rPr>
                <w:rFonts w:ascii="Arial" w:hAnsi="Arial" w:cs="Arial"/>
                <w:sz w:val="20"/>
              </w:rPr>
            </w:pPr>
            <w:r w:rsidRPr="00A16984">
              <w:rPr>
                <w:rFonts w:ascii="Arial" w:hAnsi="Arial" w:cs="Arial"/>
                <w:sz w:val="20"/>
              </w:rPr>
              <w:t>Создание механизма реализации «Соглашения о взаимном признании аккредитации органов по сертификации и испытательных лабораторий (центров), выполняющих работы по оценке (подтверждению) соответствия»</w:t>
            </w:r>
            <w:ins w:id="16" w:author="conference" w:date="2018-06-26T15:36:00Z">
              <w:r w:rsidR="00BA7B6D" w:rsidRPr="00BA7B6D">
                <w:rPr>
                  <w:rFonts w:ascii="Arial" w:hAnsi="Arial" w:cs="Arial"/>
                  <w:sz w:val="20"/>
                  <w:rPrChange w:id="17" w:author="conference" w:date="2018-06-26T15:36:00Z">
                    <w:rPr>
                      <w:rFonts w:ascii="Arial" w:hAnsi="Arial" w:cs="Arial"/>
                      <w:sz w:val="20"/>
                      <w:lang w:val="en-US"/>
                    </w:rPr>
                  </w:rPrChange>
                </w:rPr>
                <w:t xml:space="preserve"> </w:t>
              </w:r>
            </w:ins>
            <w:ins w:id="18" w:author="conference" w:date="2018-06-26T15:37:00Z">
              <w:r w:rsidR="00BA7B6D">
                <w:rPr>
                  <w:rFonts w:ascii="Arial" w:hAnsi="Arial" w:cs="Arial"/>
                  <w:sz w:val="20"/>
                </w:rPr>
                <w:t>путем согласования и утверждения</w:t>
              </w:r>
              <w:r w:rsidR="00BA7B6D" w:rsidRPr="00BA7B6D">
                <w:rPr>
                  <w:rFonts w:ascii="Arial" w:hAnsi="Arial" w:cs="Arial"/>
                  <w:sz w:val="20"/>
                </w:rPr>
                <w:t xml:space="preserve"> порядка осуществления взаимных сравнительных оценок</w:t>
              </w:r>
            </w:ins>
          </w:p>
        </w:tc>
        <w:tc>
          <w:tcPr>
            <w:tcW w:w="1619" w:type="dxa"/>
            <w:gridSpan w:val="4"/>
          </w:tcPr>
          <w:p w:rsidR="0087448D" w:rsidRPr="00A16984" w:rsidRDefault="0087448D" w:rsidP="00894F91">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87448D" w:rsidRPr="00A16984" w:rsidRDefault="0087448D" w:rsidP="005914F5">
            <w:pPr>
              <w:pStyle w:val="31"/>
              <w:ind w:firstLine="0"/>
              <w:jc w:val="left"/>
              <w:rPr>
                <w:rFonts w:ascii="Arial" w:hAnsi="Arial" w:cs="Arial"/>
                <w:sz w:val="20"/>
              </w:rPr>
            </w:pPr>
            <w:r w:rsidRPr="00A20793">
              <w:rPr>
                <w:rFonts w:ascii="Arial" w:hAnsi="Arial" w:cs="Arial"/>
                <w:sz w:val="20"/>
              </w:rPr>
              <w:t>Государства – участники СНГ, МГС</w:t>
            </w:r>
          </w:p>
        </w:tc>
        <w:tc>
          <w:tcPr>
            <w:tcW w:w="5766" w:type="dxa"/>
          </w:tcPr>
          <w:p w:rsidR="0087448D" w:rsidRPr="000E0D2D" w:rsidRDefault="00BA7B6D" w:rsidP="00160227">
            <w:pPr>
              <w:tabs>
                <w:tab w:val="left" w:pos="6024"/>
              </w:tabs>
              <w:jc w:val="both"/>
              <w:rPr>
                <w:rFonts w:ascii="Arial" w:hAnsi="Arial" w:cs="Arial"/>
                <w:sz w:val="20"/>
              </w:rPr>
            </w:pPr>
            <w:ins w:id="19" w:author="conference" w:date="2018-06-26T15:38:00Z">
              <w:r w:rsidRPr="00BA7B6D">
                <w:rPr>
                  <w:rFonts w:ascii="Arial" w:hAnsi="Arial" w:cs="Arial"/>
                  <w:sz w:val="20"/>
                </w:rPr>
                <w:t>Выполняется в рамках программы работ РГ МГС по вопросу создания Региональной организации (ассоциации) органов по аккредитации</w:t>
              </w:r>
              <w:r w:rsidRPr="00BA7B6D" w:rsidDel="00BA7B6D">
                <w:rPr>
                  <w:rFonts w:ascii="Arial" w:hAnsi="Arial" w:cs="Arial"/>
                  <w:sz w:val="20"/>
                </w:rPr>
                <w:t xml:space="preserve"> </w:t>
              </w:r>
            </w:ins>
            <w:del w:id="20" w:author="conference" w:date="2018-06-26T15:38:00Z">
              <w:r w:rsidR="0087448D" w:rsidRPr="000E0D2D" w:rsidDel="00BA7B6D">
                <w:rPr>
                  <w:rFonts w:ascii="Arial" w:hAnsi="Arial" w:cs="Arial"/>
                  <w:sz w:val="20"/>
                </w:rPr>
                <w:delText xml:space="preserve">После принятия </w:delText>
              </w:r>
              <w:r w:rsidR="0087448D" w:rsidRPr="00D23A20" w:rsidDel="00BA7B6D">
                <w:rPr>
                  <w:rFonts w:ascii="Arial" w:hAnsi="Arial" w:cs="Arial"/>
                  <w:sz w:val="20"/>
                </w:rPr>
                <w:delText>«Соглашения о взаимном признании результатов работ по аккредитации органов по оценке соответствия»</w:delText>
              </w:r>
            </w:del>
          </w:p>
        </w:tc>
      </w:tr>
      <w:tr w:rsidR="0087448D" w:rsidRPr="00A16984" w:rsidTr="00DC4D76">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5.3.</w:t>
            </w:r>
          </w:p>
        </w:tc>
        <w:tc>
          <w:tcPr>
            <w:tcW w:w="5080" w:type="dxa"/>
            <w:gridSpan w:val="2"/>
          </w:tcPr>
          <w:p w:rsidR="0087448D" w:rsidRPr="000B3175" w:rsidRDefault="0087448D" w:rsidP="000B3175">
            <w:pPr>
              <w:spacing w:line="240" w:lineRule="exact"/>
              <w:rPr>
                <w:rFonts w:ascii="Arial" w:hAnsi="Arial" w:cs="Arial"/>
                <w:sz w:val="20"/>
                <w:lang w:val="uz-Cyrl-UZ"/>
                <w:rPrChange w:id="21" w:author="conference" w:date="2018-06-26T16:04:00Z">
                  <w:rPr>
                    <w:rFonts w:ascii="Arial" w:hAnsi="Arial" w:cs="Arial"/>
                    <w:sz w:val="20"/>
                  </w:rPr>
                </w:rPrChange>
              </w:rPr>
            </w:pPr>
            <w:r w:rsidRPr="00894F91">
              <w:rPr>
                <w:rFonts w:ascii="Arial" w:hAnsi="Arial" w:cs="Arial"/>
                <w:sz w:val="20"/>
              </w:rPr>
              <w:t xml:space="preserve">Проработка вопросов, связанных с созданием Региональной </w:t>
            </w:r>
            <w:ins w:id="22" w:author="conference" w:date="2018-06-26T16:02:00Z">
              <w:r w:rsidR="000B3175" w:rsidRPr="000B3175">
                <w:rPr>
                  <w:rFonts w:ascii="Arial" w:hAnsi="Arial" w:cs="Arial"/>
                  <w:sz w:val="20"/>
                </w:rPr>
                <w:t xml:space="preserve">организации </w:t>
              </w:r>
              <w:r w:rsidR="000B3175">
                <w:rPr>
                  <w:rFonts w:ascii="Arial" w:hAnsi="Arial" w:cs="Arial"/>
                  <w:sz w:val="20"/>
                </w:rPr>
                <w:t>(</w:t>
              </w:r>
            </w:ins>
            <w:r w:rsidRPr="00894F91">
              <w:rPr>
                <w:rFonts w:ascii="Arial" w:hAnsi="Arial" w:cs="Arial"/>
                <w:sz w:val="20"/>
              </w:rPr>
              <w:t>ассоциации</w:t>
            </w:r>
            <w:ins w:id="23" w:author="conference" w:date="2018-06-26T16:02:00Z">
              <w:r w:rsidR="000B3175">
                <w:rPr>
                  <w:rFonts w:ascii="Arial" w:hAnsi="Arial" w:cs="Arial"/>
                  <w:sz w:val="20"/>
                </w:rPr>
                <w:t>)</w:t>
              </w:r>
            </w:ins>
            <w:r w:rsidRPr="00894F91">
              <w:rPr>
                <w:rFonts w:ascii="Arial" w:hAnsi="Arial" w:cs="Arial"/>
                <w:sz w:val="20"/>
              </w:rPr>
              <w:t xml:space="preserve"> органов по аккредитации (Р</w:t>
            </w:r>
            <w:del w:id="24" w:author="conference" w:date="2018-06-26T16:03:00Z">
              <w:r w:rsidRPr="00894F91" w:rsidDel="000B3175">
                <w:rPr>
                  <w:rFonts w:ascii="Arial" w:hAnsi="Arial" w:cs="Arial"/>
                  <w:sz w:val="20"/>
                </w:rPr>
                <w:delText>А</w:delText>
              </w:r>
            </w:del>
            <w:r w:rsidRPr="00894F91">
              <w:rPr>
                <w:rFonts w:ascii="Arial" w:hAnsi="Arial" w:cs="Arial"/>
                <w:sz w:val="20"/>
              </w:rPr>
              <w:t>ОА)</w:t>
            </w:r>
            <w:ins w:id="25" w:author="conference" w:date="2018-06-26T16:01:00Z">
              <w:r w:rsidR="000B3175">
                <w:rPr>
                  <w:rFonts w:ascii="Arial" w:hAnsi="Arial" w:cs="Arial"/>
                  <w:sz w:val="20"/>
                </w:rPr>
                <w:t xml:space="preserve"> и </w:t>
              </w:r>
            </w:ins>
            <w:ins w:id="26" w:author="conference" w:date="2018-06-26T16:04:00Z">
              <w:r w:rsidR="000B3175">
                <w:rPr>
                  <w:rFonts w:ascii="Arial" w:hAnsi="Arial" w:cs="Arial"/>
                  <w:sz w:val="20"/>
                </w:rPr>
                <w:t xml:space="preserve">ее </w:t>
              </w:r>
            </w:ins>
            <w:ins w:id="27" w:author="conference" w:date="2018-06-26T16:01:00Z">
              <w:r w:rsidR="000B3175">
                <w:rPr>
                  <w:rFonts w:ascii="Arial" w:hAnsi="Arial" w:cs="Arial"/>
                  <w:sz w:val="20"/>
                </w:rPr>
                <w:t>признание международными организациями по аккредитации</w:t>
              </w:r>
            </w:ins>
            <w:ins w:id="28" w:author="conference" w:date="2018-06-26T16:02:00Z">
              <w:r w:rsidR="000B3175">
                <w:rPr>
                  <w:rFonts w:ascii="Arial" w:hAnsi="Arial" w:cs="Arial"/>
                  <w:sz w:val="20"/>
                </w:rPr>
                <w:t xml:space="preserve"> </w:t>
              </w:r>
              <w:r w:rsidR="000B3175">
                <w:rPr>
                  <w:rFonts w:ascii="Arial" w:hAnsi="Arial" w:cs="Arial"/>
                  <w:sz w:val="20"/>
                  <w:lang w:val="en-US"/>
                </w:rPr>
                <w:t>ILAC</w:t>
              </w:r>
              <w:r w:rsidR="000B3175" w:rsidRPr="000B3175">
                <w:rPr>
                  <w:rFonts w:ascii="Arial" w:hAnsi="Arial" w:cs="Arial"/>
                  <w:sz w:val="20"/>
                  <w:rPrChange w:id="29" w:author="conference" w:date="2018-06-26T16:02:00Z">
                    <w:rPr>
                      <w:rFonts w:ascii="Arial" w:hAnsi="Arial" w:cs="Arial"/>
                      <w:sz w:val="20"/>
                      <w:lang w:val="en-US"/>
                    </w:rPr>
                  </w:rPrChange>
                </w:rPr>
                <w:t xml:space="preserve"> </w:t>
              </w:r>
              <w:r w:rsidR="000B3175">
                <w:rPr>
                  <w:rFonts w:ascii="Arial" w:hAnsi="Arial" w:cs="Arial"/>
                  <w:sz w:val="20"/>
                  <w:lang w:val="uz-Cyrl-UZ"/>
                </w:rPr>
                <w:t xml:space="preserve">и </w:t>
              </w:r>
              <w:r w:rsidR="000B3175">
                <w:rPr>
                  <w:rFonts w:ascii="Arial" w:hAnsi="Arial" w:cs="Arial"/>
                  <w:sz w:val="20"/>
                  <w:lang w:val="en-US"/>
                </w:rPr>
                <w:t>IAF</w:t>
              </w:r>
              <w:r w:rsidR="000B3175" w:rsidRPr="000B3175">
                <w:rPr>
                  <w:rFonts w:ascii="Arial" w:hAnsi="Arial" w:cs="Arial"/>
                  <w:sz w:val="20"/>
                  <w:rPrChange w:id="30" w:author="conference" w:date="2018-06-26T16:03:00Z">
                    <w:rPr>
                      <w:rFonts w:ascii="Arial" w:hAnsi="Arial" w:cs="Arial"/>
                      <w:sz w:val="20"/>
                      <w:lang w:val="en-US"/>
                    </w:rPr>
                  </w:rPrChange>
                </w:rPr>
                <w:t xml:space="preserve"> </w:t>
              </w:r>
            </w:ins>
            <w:ins w:id="31" w:author="conference" w:date="2018-06-26T16:03:00Z">
              <w:r w:rsidR="000B3175">
                <w:rPr>
                  <w:rFonts w:ascii="Arial" w:hAnsi="Arial" w:cs="Arial"/>
                  <w:sz w:val="20"/>
                  <w:lang w:val="uz-Cyrl-UZ"/>
                </w:rPr>
                <w:t>в качестве полноценной региональной организации по аккредитации</w:t>
              </w:r>
            </w:ins>
            <w:ins w:id="32" w:author="conference" w:date="2018-06-26T16:01:00Z">
              <w:r w:rsidR="000B3175">
                <w:rPr>
                  <w:rFonts w:ascii="Arial" w:hAnsi="Arial" w:cs="Arial"/>
                  <w:sz w:val="20"/>
                </w:rPr>
                <w:t xml:space="preserve"> </w:t>
              </w:r>
            </w:ins>
            <w:del w:id="33" w:author="conference" w:date="2018-06-26T16:01:00Z">
              <w:r w:rsidRPr="00894F91" w:rsidDel="000B3175">
                <w:rPr>
                  <w:rFonts w:ascii="Arial" w:hAnsi="Arial" w:cs="Arial"/>
                  <w:sz w:val="20"/>
                </w:rPr>
                <w:delText>, включая проект Положения о ней</w:delText>
              </w:r>
            </w:del>
          </w:p>
        </w:tc>
        <w:tc>
          <w:tcPr>
            <w:tcW w:w="1619" w:type="dxa"/>
            <w:gridSpan w:val="4"/>
          </w:tcPr>
          <w:p w:rsidR="0087448D" w:rsidRPr="00894F91" w:rsidRDefault="0087448D" w:rsidP="007B3D06">
            <w:pPr>
              <w:suppressAutoHyphens/>
              <w:spacing w:before="120" w:line="240" w:lineRule="exact"/>
              <w:ind w:left="-57" w:right="-57"/>
              <w:jc w:val="center"/>
              <w:rPr>
                <w:rFonts w:ascii="Arial" w:hAnsi="Arial" w:cs="Arial"/>
                <w:sz w:val="20"/>
              </w:rPr>
            </w:pPr>
            <w:r w:rsidRPr="00894F91">
              <w:rPr>
                <w:rFonts w:ascii="Arial" w:hAnsi="Arial" w:cs="Arial"/>
                <w:sz w:val="20"/>
              </w:rPr>
              <w:t>201</w:t>
            </w:r>
            <w:ins w:id="34" w:author="conference" w:date="2018-06-26T15:45:00Z">
              <w:r w:rsidR="001F7D88">
                <w:rPr>
                  <w:rFonts w:ascii="Arial" w:hAnsi="Arial" w:cs="Arial"/>
                  <w:sz w:val="20"/>
                </w:rPr>
                <w:t>8</w:t>
              </w:r>
            </w:ins>
            <w:del w:id="35" w:author="conference" w:date="2018-06-26T15:45:00Z">
              <w:r w:rsidRPr="00894F91" w:rsidDel="001F7D88">
                <w:rPr>
                  <w:rFonts w:ascii="Arial" w:hAnsi="Arial" w:cs="Arial"/>
                  <w:sz w:val="20"/>
                </w:rPr>
                <w:delText>6</w:delText>
              </w:r>
            </w:del>
            <w:r w:rsidRPr="00894F91">
              <w:rPr>
                <w:rFonts w:ascii="Arial" w:hAnsi="Arial" w:cs="Arial"/>
                <w:sz w:val="20"/>
              </w:rPr>
              <w:t>–20</w:t>
            </w:r>
            <w:ins w:id="36" w:author="conference" w:date="2018-06-26T15:45:00Z">
              <w:r w:rsidR="001F7D88">
                <w:rPr>
                  <w:rFonts w:ascii="Arial" w:hAnsi="Arial" w:cs="Arial"/>
                  <w:sz w:val="20"/>
                </w:rPr>
                <w:t>20</w:t>
              </w:r>
            </w:ins>
            <w:del w:id="37" w:author="conference" w:date="2018-06-26T15:45:00Z">
              <w:r w:rsidRPr="00894F91" w:rsidDel="001F7D88">
                <w:rPr>
                  <w:rFonts w:ascii="Arial" w:hAnsi="Arial" w:cs="Arial"/>
                  <w:sz w:val="20"/>
                </w:rPr>
                <w:delText>18</w:delText>
              </w:r>
            </w:del>
          </w:p>
        </w:tc>
        <w:tc>
          <w:tcPr>
            <w:tcW w:w="1801" w:type="dxa"/>
            <w:gridSpan w:val="2"/>
          </w:tcPr>
          <w:p w:rsidR="0087448D" w:rsidRPr="00894F91" w:rsidRDefault="0087448D" w:rsidP="005914F5">
            <w:pPr>
              <w:spacing w:before="120" w:line="240" w:lineRule="exact"/>
              <w:rPr>
                <w:rFonts w:ascii="Arial" w:hAnsi="Arial" w:cs="Arial"/>
                <w:sz w:val="20"/>
              </w:rPr>
            </w:pPr>
            <w:r w:rsidRPr="00894F91">
              <w:rPr>
                <w:rFonts w:ascii="Arial" w:hAnsi="Arial" w:cs="Arial"/>
                <w:sz w:val="20"/>
              </w:rPr>
              <w:t>Государства – участники СНГ, МГС</w:t>
            </w:r>
          </w:p>
        </w:tc>
        <w:tc>
          <w:tcPr>
            <w:tcW w:w="5766" w:type="dxa"/>
          </w:tcPr>
          <w:p w:rsidR="0087448D" w:rsidRPr="000E0D2D" w:rsidRDefault="0087448D" w:rsidP="00160227">
            <w:pPr>
              <w:tabs>
                <w:tab w:val="left" w:pos="6024"/>
              </w:tabs>
              <w:jc w:val="both"/>
              <w:rPr>
                <w:rFonts w:ascii="Arial" w:hAnsi="Arial" w:cs="Arial"/>
                <w:sz w:val="20"/>
              </w:rPr>
            </w:pPr>
            <w:r w:rsidRPr="000E0D2D">
              <w:rPr>
                <w:rFonts w:ascii="Arial" w:hAnsi="Arial" w:cs="Arial"/>
                <w:sz w:val="20"/>
              </w:rPr>
              <w:t>Выполняется в рамках программы работ РГ МГС по вопросу создания Региональной организации (ассоциации) органов по аккредитации</w:t>
            </w:r>
          </w:p>
        </w:tc>
      </w:tr>
      <w:tr w:rsidR="0087448D" w:rsidRPr="00A16984" w:rsidDel="00BA7B6D" w:rsidTr="00DC4D76">
        <w:trPr>
          <w:gridAfter w:val="1"/>
          <w:wAfter w:w="46" w:type="dxa"/>
          <w:cantSplit/>
          <w:trHeight w:val="1035"/>
          <w:del w:id="38" w:author="conference" w:date="2018-06-26T15:38:00Z"/>
        </w:trPr>
        <w:tc>
          <w:tcPr>
            <w:tcW w:w="854" w:type="dxa"/>
            <w:gridSpan w:val="2"/>
          </w:tcPr>
          <w:p w:rsidR="0087448D" w:rsidRPr="00A16984" w:rsidDel="00BA7B6D" w:rsidRDefault="0087448D" w:rsidP="005914F5">
            <w:pPr>
              <w:tabs>
                <w:tab w:val="left" w:pos="6024"/>
              </w:tabs>
              <w:jc w:val="both"/>
              <w:rPr>
                <w:del w:id="39" w:author="conference" w:date="2018-06-26T15:38:00Z"/>
                <w:rFonts w:ascii="Arial" w:hAnsi="Arial" w:cs="Arial"/>
                <w:sz w:val="20"/>
              </w:rPr>
            </w:pPr>
            <w:del w:id="40" w:author="conference" w:date="2018-06-26T15:38:00Z">
              <w:r w:rsidRPr="00A16984" w:rsidDel="00BA7B6D">
                <w:rPr>
                  <w:rFonts w:ascii="Arial" w:hAnsi="Arial" w:cs="Arial"/>
                  <w:sz w:val="20"/>
                </w:rPr>
                <w:delText>5.4.</w:delText>
              </w:r>
            </w:del>
          </w:p>
        </w:tc>
        <w:tc>
          <w:tcPr>
            <w:tcW w:w="5080" w:type="dxa"/>
            <w:gridSpan w:val="2"/>
          </w:tcPr>
          <w:p w:rsidR="0087448D" w:rsidRPr="001A3A35" w:rsidDel="00BA7B6D" w:rsidRDefault="0087448D" w:rsidP="001A3A35">
            <w:pPr>
              <w:spacing w:line="240" w:lineRule="exact"/>
              <w:rPr>
                <w:del w:id="41" w:author="conference" w:date="2018-06-26T15:38:00Z"/>
                <w:rFonts w:ascii="Arial" w:hAnsi="Arial" w:cs="Arial"/>
                <w:sz w:val="20"/>
              </w:rPr>
            </w:pPr>
            <w:del w:id="42" w:author="conference" w:date="2018-06-26T15:37:00Z">
              <w:r w:rsidRPr="001A3A35" w:rsidDel="00BA7B6D">
                <w:rPr>
                  <w:rFonts w:ascii="Arial" w:hAnsi="Arial" w:cs="Arial"/>
                  <w:sz w:val="20"/>
                  <w:lang w:val="kk-KZ"/>
                </w:rPr>
                <w:delText xml:space="preserve">Согласование и утверждение порядка осуществления взаимных сравнительных оценок, </w:delText>
              </w:r>
              <w:r w:rsidRPr="001A3A35" w:rsidDel="00BA7B6D">
                <w:rPr>
                  <w:rFonts w:ascii="Arial" w:hAnsi="Arial" w:cs="Arial"/>
                  <w:sz w:val="20"/>
                </w:rPr>
                <w:delText>утверждение перспективного (трехлетнего) плана осуществления взаимных сравнительных оценок</w:delText>
              </w:r>
            </w:del>
          </w:p>
        </w:tc>
        <w:tc>
          <w:tcPr>
            <w:tcW w:w="1619" w:type="dxa"/>
            <w:gridSpan w:val="4"/>
          </w:tcPr>
          <w:p w:rsidR="0087448D" w:rsidRPr="001A3A35" w:rsidDel="00BA7B6D" w:rsidRDefault="0087448D" w:rsidP="007B3D06">
            <w:pPr>
              <w:suppressAutoHyphens/>
              <w:spacing w:before="120" w:line="240" w:lineRule="exact"/>
              <w:ind w:left="-57" w:right="-57"/>
              <w:jc w:val="center"/>
              <w:rPr>
                <w:del w:id="43" w:author="conference" w:date="2018-06-26T15:38:00Z"/>
                <w:rFonts w:ascii="Arial" w:hAnsi="Arial" w:cs="Arial"/>
                <w:sz w:val="20"/>
              </w:rPr>
            </w:pPr>
            <w:del w:id="44" w:author="conference" w:date="2018-06-26T15:38:00Z">
              <w:r w:rsidRPr="001A3A35" w:rsidDel="00BA7B6D">
                <w:rPr>
                  <w:rFonts w:ascii="Arial" w:hAnsi="Arial" w:cs="Arial"/>
                  <w:sz w:val="20"/>
                </w:rPr>
                <w:delText>2018–2020</w:delText>
              </w:r>
            </w:del>
          </w:p>
        </w:tc>
        <w:tc>
          <w:tcPr>
            <w:tcW w:w="1801" w:type="dxa"/>
            <w:gridSpan w:val="2"/>
          </w:tcPr>
          <w:p w:rsidR="0087448D" w:rsidRPr="001A3A35" w:rsidDel="00BA7B6D" w:rsidRDefault="0087448D" w:rsidP="001A3A35">
            <w:pPr>
              <w:spacing w:before="120" w:line="240" w:lineRule="exact"/>
              <w:rPr>
                <w:del w:id="45" w:author="conference" w:date="2018-06-26T15:38:00Z"/>
                <w:rFonts w:ascii="Arial" w:hAnsi="Arial" w:cs="Arial"/>
                <w:sz w:val="20"/>
              </w:rPr>
            </w:pPr>
            <w:del w:id="46" w:author="conference" w:date="2018-06-26T15:38:00Z">
              <w:r w:rsidRPr="001A3A35" w:rsidDel="00BA7B6D">
                <w:rPr>
                  <w:rFonts w:ascii="Arial" w:hAnsi="Arial" w:cs="Arial"/>
                  <w:sz w:val="20"/>
                </w:rPr>
                <w:delText xml:space="preserve">Государства – участники СНГ, МГС </w:delText>
              </w:r>
            </w:del>
          </w:p>
        </w:tc>
        <w:tc>
          <w:tcPr>
            <w:tcW w:w="5766" w:type="dxa"/>
          </w:tcPr>
          <w:p w:rsidR="0087448D" w:rsidRPr="009A6B90" w:rsidDel="00BA7B6D" w:rsidRDefault="0087448D" w:rsidP="00160227">
            <w:pPr>
              <w:tabs>
                <w:tab w:val="left" w:pos="6024"/>
              </w:tabs>
              <w:jc w:val="both"/>
              <w:rPr>
                <w:del w:id="47" w:author="conference" w:date="2018-06-26T15:38:00Z"/>
                <w:rFonts w:ascii="Arial" w:hAnsi="Arial" w:cs="Arial"/>
                <w:sz w:val="20"/>
              </w:rPr>
            </w:pPr>
            <w:del w:id="48" w:author="conference" w:date="2018-06-26T15:38:00Z">
              <w:r w:rsidRPr="009A6B90" w:rsidDel="00BA7B6D">
                <w:rPr>
                  <w:rFonts w:ascii="Arial" w:hAnsi="Arial" w:cs="Arial"/>
                  <w:sz w:val="20"/>
                </w:rPr>
                <w:delText>Выполняется в рамках программы работ РГ МГС по вопросу создания Региональной организации (ассоциации) органов по аккредитации</w:delText>
              </w:r>
            </w:del>
          </w:p>
        </w:tc>
      </w:tr>
      <w:tr w:rsidR="0087448D" w:rsidRPr="00A16984" w:rsidTr="00DC4D76">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w:t>
            </w:r>
            <w:ins w:id="49" w:author="conference" w:date="2018-06-26T16:06:00Z">
              <w:r w:rsidR="000B3175">
                <w:rPr>
                  <w:rFonts w:ascii="Arial" w:hAnsi="Arial" w:cs="Arial"/>
                  <w:sz w:val="20"/>
                  <w:lang w:val="uz-Cyrl-UZ"/>
                </w:rPr>
                <w:t>4</w:t>
              </w:r>
            </w:ins>
            <w:del w:id="50" w:author="conference" w:date="2018-06-26T16:06:00Z">
              <w:r w:rsidRPr="00A16984" w:rsidDel="000B3175">
                <w:rPr>
                  <w:rFonts w:ascii="Arial" w:hAnsi="Arial" w:cs="Arial"/>
                  <w:sz w:val="20"/>
                </w:rPr>
                <w:delText>5</w:delText>
              </w:r>
            </w:del>
            <w:r w:rsidRPr="00A16984">
              <w:rPr>
                <w:rFonts w:ascii="Arial" w:hAnsi="Arial" w:cs="Arial"/>
                <w:sz w:val="20"/>
              </w:rPr>
              <w:t>.</w:t>
            </w:r>
          </w:p>
        </w:tc>
        <w:tc>
          <w:tcPr>
            <w:tcW w:w="5080" w:type="dxa"/>
            <w:gridSpan w:val="2"/>
          </w:tcPr>
          <w:p w:rsidR="0087448D" w:rsidRPr="001A3A35" w:rsidRDefault="0087448D" w:rsidP="001A3A35">
            <w:pPr>
              <w:spacing w:line="240" w:lineRule="exact"/>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ins w:id="51" w:author="conference" w:date="2018-06-26T16:10:00Z">
              <w:r w:rsidR="000B3175">
                <w:rPr>
                  <w:rFonts w:ascii="Arial" w:hAnsi="Arial" w:cs="Arial"/>
                  <w:sz w:val="20"/>
                  <w:lang w:val="kk-KZ"/>
                </w:rPr>
                <w:t xml:space="preserve"> по аккредитации</w:t>
              </w:r>
            </w:ins>
          </w:p>
        </w:tc>
        <w:tc>
          <w:tcPr>
            <w:tcW w:w="1619" w:type="dxa"/>
            <w:gridSpan w:val="4"/>
          </w:tcPr>
          <w:p w:rsidR="0087448D" w:rsidRPr="001A3A35" w:rsidRDefault="0087448D" w:rsidP="007B3D06">
            <w:pPr>
              <w:suppressAutoHyphens/>
              <w:spacing w:before="120" w:line="240" w:lineRule="exact"/>
              <w:ind w:left="-57" w:right="-57"/>
              <w:jc w:val="center"/>
              <w:rPr>
                <w:rFonts w:ascii="Arial" w:hAnsi="Arial" w:cs="Arial"/>
                <w:sz w:val="20"/>
              </w:rPr>
            </w:pPr>
            <w:r w:rsidRPr="001A3A35">
              <w:rPr>
                <w:rFonts w:ascii="Arial" w:hAnsi="Arial" w:cs="Arial"/>
                <w:sz w:val="20"/>
              </w:rPr>
              <w:t>201</w:t>
            </w:r>
            <w:ins w:id="52" w:author="conference" w:date="2018-06-26T16:06:00Z">
              <w:r w:rsidR="000B3175">
                <w:rPr>
                  <w:rFonts w:ascii="Arial" w:hAnsi="Arial" w:cs="Arial"/>
                  <w:sz w:val="20"/>
                  <w:lang w:val="uz-Cyrl-UZ"/>
                </w:rPr>
                <w:t>8</w:t>
              </w:r>
            </w:ins>
            <w:del w:id="53" w:author="conference" w:date="2018-06-26T16:06:00Z">
              <w:r w:rsidRPr="001A3A35" w:rsidDel="000B3175">
                <w:rPr>
                  <w:rFonts w:ascii="Arial" w:hAnsi="Arial" w:cs="Arial"/>
                  <w:sz w:val="20"/>
                </w:rPr>
                <w:delText>6</w:delText>
              </w:r>
            </w:del>
            <w:r w:rsidRPr="001A3A35">
              <w:rPr>
                <w:rFonts w:ascii="Arial" w:hAnsi="Arial" w:cs="Arial"/>
                <w:sz w:val="20"/>
              </w:rPr>
              <w:t>–2020</w:t>
            </w:r>
          </w:p>
        </w:tc>
        <w:tc>
          <w:tcPr>
            <w:tcW w:w="1801" w:type="dxa"/>
            <w:gridSpan w:val="2"/>
          </w:tcPr>
          <w:p w:rsidR="0087448D" w:rsidRPr="001A3A35" w:rsidRDefault="0087448D"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87448D" w:rsidRPr="009A6B90" w:rsidRDefault="0087448D" w:rsidP="00160227">
            <w:pPr>
              <w:tabs>
                <w:tab w:val="left" w:pos="6024"/>
              </w:tabs>
              <w:jc w:val="both"/>
              <w:rPr>
                <w:rFonts w:ascii="Arial" w:hAnsi="Arial" w:cs="Arial"/>
                <w:sz w:val="20"/>
              </w:rPr>
            </w:pPr>
            <w:r w:rsidRPr="009A6B90">
              <w:rPr>
                <w:rFonts w:ascii="Arial" w:hAnsi="Arial" w:cs="Arial"/>
                <w:sz w:val="20"/>
                <w:lang w:val="kk-KZ"/>
              </w:rPr>
              <w:t xml:space="preserve">Информация по вопросам аккредитации государств </w:t>
            </w:r>
            <w:r w:rsidRPr="009A6B90">
              <w:rPr>
                <w:rFonts w:ascii="Arial" w:hAnsi="Arial" w:cs="Arial"/>
                <w:sz w:val="20"/>
              </w:rPr>
              <w:t>–</w:t>
            </w:r>
            <w:r w:rsidRPr="009A6B90">
              <w:rPr>
                <w:rFonts w:ascii="Arial" w:hAnsi="Arial" w:cs="Arial"/>
                <w:sz w:val="20"/>
                <w:lang w:val="kk-KZ"/>
              </w:rPr>
              <w:t xml:space="preserve"> участников СНГ размещена на сайте МГС</w:t>
            </w:r>
          </w:p>
        </w:tc>
      </w:tr>
      <w:tr w:rsidR="0087448D" w:rsidRPr="00A16984" w:rsidTr="00DC4D76">
        <w:trPr>
          <w:gridAfter w:val="1"/>
          <w:wAfter w:w="46" w:type="dxa"/>
          <w:cantSplit/>
          <w:trHeight w:val="755"/>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5.6.</w:t>
            </w:r>
          </w:p>
        </w:tc>
        <w:tc>
          <w:tcPr>
            <w:tcW w:w="5080" w:type="dxa"/>
            <w:gridSpan w:val="2"/>
          </w:tcPr>
          <w:p w:rsidR="0087448D" w:rsidRPr="007B3D06" w:rsidRDefault="0087448D" w:rsidP="00FA19B4">
            <w:pPr>
              <w:spacing w:line="240" w:lineRule="exact"/>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4"/>
          </w:tcPr>
          <w:p w:rsidR="0087448D" w:rsidRPr="007B3D06" w:rsidRDefault="0087448D" w:rsidP="005914F5">
            <w:pPr>
              <w:suppressAutoHyphens/>
              <w:spacing w:before="120" w:line="240" w:lineRule="exact"/>
              <w:ind w:left="-57" w:right="-57"/>
              <w:jc w:val="center"/>
              <w:rPr>
                <w:rFonts w:ascii="Arial" w:hAnsi="Arial" w:cs="Arial"/>
                <w:strike/>
                <w:sz w:val="20"/>
              </w:rPr>
            </w:pPr>
            <w:r w:rsidRPr="007B3D06">
              <w:rPr>
                <w:rFonts w:ascii="Arial" w:hAnsi="Arial" w:cs="Arial"/>
                <w:sz w:val="20"/>
              </w:rPr>
              <w:t>201</w:t>
            </w:r>
            <w:ins w:id="54" w:author="conference" w:date="2018-06-26T16:16:00Z">
              <w:r w:rsidR="006B5633">
                <w:rPr>
                  <w:rFonts w:ascii="Arial" w:hAnsi="Arial" w:cs="Arial"/>
                  <w:sz w:val="20"/>
                </w:rPr>
                <w:t>8</w:t>
              </w:r>
            </w:ins>
            <w:del w:id="55" w:author="conference" w:date="2018-06-26T16:16:00Z">
              <w:r w:rsidRPr="007B3D06" w:rsidDel="006B5633">
                <w:rPr>
                  <w:rFonts w:ascii="Arial" w:hAnsi="Arial" w:cs="Arial"/>
                  <w:sz w:val="20"/>
                </w:rPr>
                <w:delText>6</w:delText>
              </w:r>
            </w:del>
            <w:r w:rsidRPr="007B3D06">
              <w:rPr>
                <w:rFonts w:ascii="Arial" w:hAnsi="Arial" w:cs="Arial"/>
                <w:sz w:val="20"/>
              </w:rPr>
              <w:t>–2020</w:t>
            </w:r>
          </w:p>
          <w:p w:rsidR="0087448D" w:rsidRPr="007B3D06" w:rsidRDefault="0087448D" w:rsidP="005914F5">
            <w:pPr>
              <w:suppressAutoHyphens/>
              <w:spacing w:before="120" w:line="240" w:lineRule="exact"/>
              <w:ind w:left="-57" w:right="-57"/>
              <w:jc w:val="center"/>
              <w:rPr>
                <w:rFonts w:ascii="Arial" w:hAnsi="Arial" w:cs="Arial"/>
                <w:b/>
                <w:sz w:val="20"/>
              </w:rPr>
            </w:pP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160227">
            <w:pPr>
              <w:tabs>
                <w:tab w:val="left" w:pos="6024"/>
              </w:tabs>
              <w:jc w:val="both"/>
              <w:rPr>
                <w:rFonts w:ascii="Arial" w:hAnsi="Arial" w:cs="Arial"/>
                <w:sz w:val="20"/>
              </w:rPr>
            </w:pPr>
            <w:r>
              <w:rPr>
                <w:rFonts w:ascii="Arial" w:hAnsi="Arial" w:cs="Arial"/>
                <w:sz w:val="20"/>
              </w:rPr>
              <w:t>Выполняется частично</w:t>
            </w:r>
          </w:p>
        </w:tc>
      </w:tr>
      <w:tr w:rsidR="0087448D" w:rsidRPr="00A16984" w:rsidTr="00DC4D76">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5.7.</w:t>
            </w:r>
          </w:p>
        </w:tc>
        <w:tc>
          <w:tcPr>
            <w:tcW w:w="5080" w:type="dxa"/>
            <w:gridSpan w:val="2"/>
          </w:tcPr>
          <w:p w:rsidR="0087448D" w:rsidRPr="007B3D06" w:rsidRDefault="0087448D" w:rsidP="006B5633">
            <w:pPr>
              <w:spacing w:line="240" w:lineRule="exact"/>
              <w:rPr>
                <w:rFonts w:ascii="Arial" w:hAnsi="Arial" w:cs="Arial"/>
                <w:sz w:val="20"/>
              </w:rPr>
            </w:pPr>
            <w:r w:rsidRPr="007B3D06">
              <w:rPr>
                <w:rFonts w:ascii="Arial" w:hAnsi="Arial" w:cs="Arial"/>
                <w:sz w:val="20"/>
              </w:rPr>
              <w:t xml:space="preserve">Проведение обучения и стажировок </w:t>
            </w:r>
            <w:ins w:id="56" w:author="conference" w:date="2018-06-26T16:13:00Z">
              <w:r w:rsidR="006B5633">
                <w:rPr>
                  <w:rFonts w:ascii="Arial" w:hAnsi="Arial" w:cs="Arial"/>
                  <w:sz w:val="20"/>
                  <w:lang w:val="uz-Cyrl-UZ"/>
                </w:rPr>
                <w:t>экспертов органов по аккредитации</w:t>
              </w:r>
            </w:ins>
            <w:ins w:id="57" w:author="conference" w:date="2018-06-26T16:12:00Z">
              <w:r w:rsidR="006B5633">
                <w:rPr>
                  <w:rFonts w:ascii="Arial" w:hAnsi="Arial" w:cs="Arial"/>
                  <w:sz w:val="20"/>
                </w:rPr>
                <w:t xml:space="preserve"> </w:t>
              </w:r>
            </w:ins>
            <w:ins w:id="58" w:author="conference" w:date="2018-06-26T16:14:00Z">
              <w:r w:rsidR="006B5633">
                <w:rPr>
                  <w:rFonts w:ascii="Arial" w:hAnsi="Arial" w:cs="Arial"/>
                  <w:sz w:val="20"/>
                </w:rPr>
                <w:t xml:space="preserve">для проведения взаимных сравнительных оценок </w:t>
              </w:r>
            </w:ins>
            <w:del w:id="59" w:author="conference" w:date="2018-06-26T16:12:00Z">
              <w:r w:rsidRPr="007B3D06" w:rsidDel="006B5633">
                <w:rPr>
                  <w:rFonts w:ascii="Arial" w:hAnsi="Arial" w:cs="Arial"/>
                  <w:sz w:val="20"/>
                </w:rPr>
                <w:delText xml:space="preserve">специалистов </w:delText>
              </w:r>
            </w:del>
            <w:del w:id="60" w:author="conference" w:date="2018-06-26T16:14:00Z">
              <w:r w:rsidRPr="007B3D06" w:rsidDel="006B5633">
                <w:rPr>
                  <w:rFonts w:ascii="Arial" w:hAnsi="Arial" w:cs="Arial"/>
                  <w:sz w:val="20"/>
                </w:rPr>
                <w:delText xml:space="preserve">для </w:delText>
              </w:r>
            </w:del>
            <w:del w:id="61" w:author="conference" w:date="2018-06-26T16:15:00Z">
              <w:r w:rsidRPr="007B3D06" w:rsidDel="006B5633">
                <w:rPr>
                  <w:rFonts w:ascii="Arial" w:hAnsi="Arial" w:cs="Arial"/>
                  <w:sz w:val="20"/>
                </w:rPr>
                <w:delText xml:space="preserve">выработки  единого подхода по аккредитации органов оценки соответствия в соответствии с международными стандартами </w:delText>
              </w:r>
            </w:del>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w:t>
            </w:r>
            <w:ins w:id="62" w:author="conference" w:date="2018-06-26T16:11:00Z">
              <w:r w:rsidR="000B3175">
                <w:rPr>
                  <w:rFonts w:ascii="Arial" w:hAnsi="Arial" w:cs="Arial"/>
                  <w:sz w:val="20"/>
                  <w:lang w:val="uz-Cyrl-UZ"/>
                </w:rPr>
                <w:t>8</w:t>
              </w:r>
            </w:ins>
            <w:del w:id="63" w:author="conference" w:date="2018-06-26T16:11:00Z">
              <w:r w:rsidRPr="007B3D06" w:rsidDel="000B3175">
                <w:rPr>
                  <w:rFonts w:ascii="Arial" w:hAnsi="Arial" w:cs="Arial"/>
                  <w:sz w:val="20"/>
                </w:rPr>
                <w:delText>6</w:delText>
              </w:r>
            </w:del>
            <w:r w:rsidRPr="007B3D06">
              <w:rPr>
                <w:rFonts w:ascii="Arial" w:hAnsi="Arial" w:cs="Arial"/>
                <w:sz w:val="20"/>
              </w:rPr>
              <w:t>–2020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160227">
            <w:pPr>
              <w:tabs>
                <w:tab w:val="left" w:pos="6024"/>
              </w:tabs>
              <w:jc w:val="both"/>
              <w:rPr>
                <w:rFonts w:ascii="Arial" w:hAnsi="Arial" w:cs="Arial"/>
                <w:sz w:val="20"/>
              </w:rPr>
            </w:pPr>
            <w:r>
              <w:rPr>
                <w:rFonts w:ascii="Arial" w:hAnsi="Arial" w:cs="Arial"/>
                <w:sz w:val="20"/>
              </w:rPr>
              <w:t>Вопрос рассматривается в рамках НТКА и РГ РОА</w:t>
            </w:r>
          </w:p>
        </w:tc>
      </w:tr>
      <w:tr w:rsidR="0087448D" w:rsidRPr="00A16984" w:rsidTr="00DC4D76">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5.8.</w:t>
            </w:r>
          </w:p>
        </w:tc>
        <w:tc>
          <w:tcPr>
            <w:tcW w:w="5080" w:type="dxa"/>
            <w:gridSpan w:val="2"/>
          </w:tcPr>
          <w:p w:rsidR="0087448D" w:rsidRPr="007B3D06" w:rsidRDefault="0087448D" w:rsidP="00E651B3">
            <w:pPr>
              <w:spacing w:line="240" w:lineRule="exact"/>
              <w:jc w:val="both"/>
              <w:rPr>
                <w:rFonts w:ascii="Arial" w:hAnsi="Arial" w:cs="Arial"/>
                <w:sz w:val="20"/>
              </w:rPr>
            </w:pPr>
            <w:r w:rsidRPr="007B3D06">
              <w:rPr>
                <w:rFonts w:ascii="Arial" w:hAnsi="Arial" w:cs="Arial"/>
                <w:sz w:val="20"/>
              </w:rPr>
              <w:t xml:space="preserve">Обмен опытом в области аккредитации органов оценки соответствия по новым направлениям: медицинские лаборатории, судебно-экспертные организации, провайдеры программ </w:t>
            </w:r>
            <w:del w:id="64" w:author="conference" w:date="2018-06-26T16:22:00Z">
              <w:r w:rsidRPr="007B3D06" w:rsidDel="00E651B3">
                <w:rPr>
                  <w:rFonts w:ascii="Arial" w:hAnsi="Arial" w:cs="Arial"/>
                  <w:sz w:val="20"/>
                </w:rPr>
                <w:delText>профтестирования</w:delText>
              </w:r>
            </w:del>
            <w:ins w:id="65" w:author="conference" w:date="2018-06-26T16:22:00Z">
              <w:r w:rsidR="00E651B3">
                <w:rPr>
                  <w:rFonts w:ascii="Arial" w:hAnsi="Arial" w:cs="Arial"/>
                  <w:sz w:val="20"/>
                </w:rPr>
                <w:t xml:space="preserve"> проверки квалификации</w:t>
              </w:r>
            </w:ins>
            <w:r w:rsidRPr="007B3D06">
              <w:rPr>
                <w:rFonts w:ascii="Arial" w:hAnsi="Arial" w:cs="Arial"/>
                <w:sz w:val="20"/>
              </w:rPr>
              <w:t>, провайдеры межлабораторных сличительных испытаний, органы контроля (инспекции), органы по сертификации системы менеджмента безопасности пищевых продуктов</w:t>
            </w:r>
            <w:ins w:id="66" w:author="conference" w:date="2018-06-26T16:23:00Z">
              <w:r w:rsidR="00E651B3">
                <w:rPr>
                  <w:rFonts w:ascii="Arial" w:hAnsi="Arial" w:cs="Arial"/>
                  <w:sz w:val="20"/>
                </w:rPr>
                <w:t>, органы по валидации и верификации</w:t>
              </w:r>
            </w:ins>
            <w:ins w:id="67" w:author="conference" w:date="2018-06-26T16:25:00Z">
              <w:r w:rsidR="00E651B3">
                <w:rPr>
                  <w:rFonts w:ascii="Arial" w:hAnsi="Arial" w:cs="Arial"/>
                  <w:sz w:val="20"/>
                </w:rPr>
                <w:t xml:space="preserve">, органы по сертификации </w:t>
              </w:r>
            </w:ins>
            <w:ins w:id="68" w:author="conference" w:date="2018-06-26T16:26:00Z">
              <w:r w:rsidR="00E651B3">
                <w:rPr>
                  <w:rFonts w:ascii="Arial" w:hAnsi="Arial" w:cs="Arial"/>
                  <w:sz w:val="20"/>
                </w:rPr>
                <w:t xml:space="preserve">органической продукции, органы по сертификации </w:t>
              </w:r>
            </w:ins>
            <w:ins w:id="69" w:author="conference" w:date="2018-06-26T16:25:00Z">
              <w:r w:rsidR="00E651B3">
                <w:rPr>
                  <w:rFonts w:ascii="Arial" w:hAnsi="Arial" w:cs="Arial"/>
                  <w:sz w:val="20"/>
                </w:rPr>
                <w:t>продукции «Халяль</w:t>
              </w:r>
            </w:ins>
            <w:ins w:id="70" w:author="conference" w:date="2018-06-26T16:26:00Z">
              <w:r w:rsidR="00E651B3">
                <w:rPr>
                  <w:rFonts w:ascii="Arial" w:hAnsi="Arial" w:cs="Arial"/>
                  <w:sz w:val="20"/>
                </w:rPr>
                <w:t>»</w:t>
              </w:r>
            </w:ins>
            <w:del w:id="71" w:author="conference" w:date="2018-06-26T16:24:00Z">
              <w:r w:rsidRPr="007B3D06" w:rsidDel="00E651B3">
                <w:rPr>
                  <w:rFonts w:ascii="Arial" w:hAnsi="Arial" w:cs="Arial"/>
                  <w:sz w:val="20"/>
                </w:rPr>
                <w:delText xml:space="preserve"> </w:delText>
              </w:r>
            </w:del>
            <w:r w:rsidRPr="007B3D06">
              <w:rPr>
                <w:rFonts w:ascii="Arial" w:hAnsi="Arial" w:cs="Arial"/>
                <w:sz w:val="20"/>
              </w:rPr>
              <w:t>и др</w:t>
            </w:r>
            <w:r>
              <w:rPr>
                <w:rFonts w:ascii="Arial" w:hAnsi="Arial" w:cs="Arial"/>
                <w:sz w:val="20"/>
              </w:rPr>
              <w:t>угие</w:t>
            </w:r>
          </w:p>
        </w:tc>
        <w:tc>
          <w:tcPr>
            <w:tcW w:w="1619" w:type="dxa"/>
            <w:gridSpan w:val="4"/>
          </w:tcPr>
          <w:p w:rsidR="0087448D" w:rsidRPr="007B3D06" w:rsidRDefault="0087448D" w:rsidP="007B3D06">
            <w:pPr>
              <w:pageBreakBefore/>
              <w:suppressAutoHyphens/>
              <w:spacing w:before="120" w:line="240" w:lineRule="exact"/>
              <w:ind w:left="-57" w:right="-57"/>
              <w:jc w:val="center"/>
              <w:rPr>
                <w:rFonts w:ascii="Arial" w:hAnsi="Arial" w:cs="Arial"/>
                <w:sz w:val="20"/>
              </w:rPr>
            </w:pPr>
            <w:r w:rsidRPr="007B3D06">
              <w:rPr>
                <w:rFonts w:ascii="Arial" w:hAnsi="Arial" w:cs="Arial"/>
                <w:sz w:val="20"/>
              </w:rPr>
              <w:t>201</w:t>
            </w:r>
            <w:ins w:id="72" w:author="conference" w:date="2018-06-26T16:21:00Z">
              <w:r w:rsidR="006B5633">
                <w:rPr>
                  <w:rFonts w:ascii="Arial" w:hAnsi="Arial" w:cs="Arial"/>
                  <w:sz w:val="20"/>
                </w:rPr>
                <w:t>8</w:t>
              </w:r>
            </w:ins>
            <w:del w:id="73" w:author="conference" w:date="2018-06-26T16:21:00Z">
              <w:r w:rsidRPr="007B3D06" w:rsidDel="006B5633">
                <w:rPr>
                  <w:rFonts w:ascii="Arial" w:hAnsi="Arial" w:cs="Arial"/>
                  <w:sz w:val="20"/>
                </w:rPr>
                <w:delText>6</w:delText>
              </w:r>
            </w:del>
            <w:r w:rsidRPr="007B3D06">
              <w:rPr>
                <w:rFonts w:ascii="Arial" w:hAnsi="Arial" w:cs="Arial"/>
                <w:sz w:val="20"/>
              </w:rPr>
              <w:t>–2020</w:t>
            </w:r>
          </w:p>
        </w:tc>
        <w:tc>
          <w:tcPr>
            <w:tcW w:w="1801" w:type="dxa"/>
            <w:gridSpan w:val="2"/>
          </w:tcPr>
          <w:p w:rsidR="0087448D" w:rsidRPr="007B3D06" w:rsidRDefault="0087448D" w:rsidP="005914F5">
            <w:pPr>
              <w:pageBreakBefore/>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160227">
            <w:pPr>
              <w:tabs>
                <w:tab w:val="left" w:pos="6024"/>
              </w:tabs>
              <w:jc w:val="both"/>
              <w:rPr>
                <w:rFonts w:ascii="Arial" w:hAnsi="Arial" w:cs="Arial"/>
                <w:sz w:val="20"/>
              </w:rPr>
            </w:pPr>
            <w:r>
              <w:rPr>
                <w:rFonts w:ascii="Arial" w:hAnsi="Arial" w:cs="Arial"/>
                <w:sz w:val="20"/>
              </w:rPr>
              <w:t>Вопрос рассматривается в рамках НТКА и РГ РОА</w:t>
            </w:r>
          </w:p>
        </w:tc>
      </w:tr>
      <w:tr w:rsidR="0087448D" w:rsidRPr="006C2472" w:rsidTr="00DC4D76">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5.9.</w:t>
            </w:r>
          </w:p>
        </w:tc>
        <w:tc>
          <w:tcPr>
            <w:tcW w:w="5080" w:type="dxa"/>
            <w:gridSpan w:val="2"/>
          </w:tcPr>
          <w:p w:rsidR="0087448D" w:rsidRPr="007B3D06" w:rsidRDefault="0087448D" w:rsidP="00E651B3">
            <w:pPr>
              <w:spacing w:line="240" w:lineRule="exact"/>
              <w:jc w:val="both"/>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del w:id="74" w:author="conference" w:date="2018-06-26T16:24:00Z">
              <w:r w:rsidRPr="007B3D06" w:rsidDel="00E651B3">
                <w:rPr>
                  <w:rFonts w:ascii="Arial" w:hAnsi="Arial" w:cs="Arial"/>
                  <w:sz w:val="20"/>
                </w:rPr>
                <w:delText>профтестирование</w:delText>
              </w:r>
            </w:del>
            <w:ins w:id="75" w:author="conference" w:date="2018-06-26T16:24:00Z">
              <w:r w:rsidR="00E651B3">
                <w:rPr>
                  <w:rFonts w:ascii="Arial" w:hAnsi="Arial" w:cs="Arial"/>
                  <w:sz w:val="20"/>
                </w:rPr>
                <w:t>проверка квалификации</w:t>
              </w:r>
            </w:ins>
            <w:r w:rsidRPr="007B3D06">
              <w:rPr>
                <w:rFonts w:ascii="Arial" w:hAnsi="Arial" w:cs="Arial"/>
                <w:sz w:val="20"/>
              </w:rPr>
              <w:t>) для поддержки аккредитации лабораторий и органов контроля (инспекций)</w:t>
            </w:r>
            <w:del w:id="76" w:author="conference" w:date="2018-06-26T16:25:00Z">
              <w:r w:rsidRPr="007B3D06" w:rsidDel="00E651B3">
                <w:rPr>
                  <w:rFonts w:ascii="Arial" w:hAnsi="Arial" w:cs="Arial"/>
                  <w:sz w:val="20"/>
                </w:rPr>
                <w:delText>,</w:delText>
              </w:r>
            </w:del>
            <w:r w:rsidRPr="007B3D06">
              <w:rPr>
                <w:rFonts w:ascii="Arial" w:hAnsi="Arial" w:cs="Arial"/>
                <w:sz w:val="20"/>
              </w:rPr>
              <w:t xml:space="preserve"> </w:t>
            </w:r>
            <w:del w:id="77" w:author="conference" w:date="2018-06-26T16:27:00Z">
              <w:r w:rsidRPr="007B3D06" w:rsidDel="00E651B3">
                <w:rPr>
                  <w:rFonts w:ascii="Arial" w:hAnsi="Arial" w:cs="Arial"/>
                  <w:sz w:val="20"/>
                </w:rPr>
                <w:delText xml:space="preserve">с решением вопросов признания провайдеров программ </w:delText>
              </w:r>
            </w:del>
            <w:del w:id="78" w:author="conference" w:date="2018-06-26T16:24:00Z">
              <w:r w:rsidRPr="007B3D06" w:rsidDel="00E651B3">
                <w:rPr>
                  <w:rFonts w:ascii="Arial" w:hAnsi="Arial" w:cs="Arial"/>
                  <w:sz w:val="20"/>
                </w:rPr>
                <w:delText>профтестирования</w:delText>
              </w:r>
            </w:del>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w:t>
            </w:r>
            <w:ins w:id="79" w:author="conference" w:date="2018-06-26T16:24:00Z">
              <w:r w:rsidR="00E651B3">
                <w:rPr>
                  <w:rFonts w:ascii="Arial" w:hAnsi="Arial" w:cs="Arial"/>
                  <w:sz w:val="20"/>
                </w:rPr>
                <w:t>8</w:t>
              </w:r>
            </w:ins>
            <w:del w:id="80" w:author="conference" w:date="2018-06-26T16:24:00Z">
              <w:r w:rsidRPr="007B3D06" w:rsidDel="00E651B3">
                <w:rPr>
                  <w:rFonts w:ascii="Arial" w:hAnsi="Arial" w:cs="Arial"/>
                  <w:sz w:val="20"/>
                </w:rPr>
                <w:delText>6</w:delText>
              </w:r>
            </w:del>
            <w:r w:rsidRPr="007B3D06">
              <w:rPr>
                <w:rFonts w:ascii="Arial" w:hAnsi="Arial" w:cs="Arial"/>
                <w:sz w:val="20"/>
              </w:rPr>
              <w:t>–2020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D1450A" w:rsidRPr="00D1450A" w:rsidRDefault="00D1450A" w:rsidP="00160227">
            <w:pPr>
              <w:tabs>
                <w:tab w:val="left" w:pos="6024"/>
              </w:tabs>
              <w:autoSpaceDN w:val="0"/>
              <w:jc w:val="both"/>
              <w:rPr>
                <w:rFonts w:ascii="Arial" w:hAnsi="Arial" w:cs="Arial"/>
                <w:sz w:val="20"/>
              </w:rPr>
            </w:pPr>
            <w:r w:rsidRPr="00D1450A">
              <w:rPr>
                <w:rFonts w:ascii="Arial" w:hAnsi="Arial" w:cs="Arial"/>
                <w:sz w:val="20"/>
              </w:rPr>
              <w:t xml:space="preserve">Организация и проведение МСИ осуществляется в рамках </w:t>
            </w:r>
            <w:r w:rsidRPr="006C2472">
              <w:rPr>
                <w:rFonts w:ascii="Arial" w:hAnsi="Arial" w:cs="Arial"/>
                <w:sz w:val="20"/>
              </w:rPr>
              <w:t>НТКА, РГ РОА,</w:t>
            </w:r>
            <w:r w:rsidR="0089125F">
              <w:rPr>
                <w:rFonts w:ascii="Arial" w:hAnsi="Arial" w:cs="Arial"/>
                <w:sz w:val="20"/>
              </w:rPr>
              <w:t xml:space="preserve"> </w:t>
            </w:r>
            <w:r w:rsidRPr="00D1450A">
              <w:rPr>
                <w:rFonts w:ascii="Arial" w:hAnsi="Arial" w:cs="Arial"/>
                <w:sz w:val="20"/>
              </w:rPr>
              <w:t>НТКМетр и РГ МСИ НТКМетр.</w:t>
            </w:r>
          </w:p>
          <w:p w:rsidR="000037BD" w:rsidRPr="00095E8E" w:rsidRDefault="000037BD" w:rsidP="00160227">
            <w:pPr>
              <w:pStyle w:val="af0"/>
              <w:rPr>
                <w:rFonts w:ascii="Arial" w:hAnsi="Arial" w:cs="Arial"/>
                <w:sz w:val="20"/>
                <w:szCs w:val="20"/>
              </w:rPr>
            </w:pPr>
            <w:r w:rsidRPr="003F64F1">
              <w:rPr>
                <w:rFonts w:ascii="Arial" w:hAnsi="Arial" w:cs="Arial"/>
                <w:sz w:val="20"/>
                <w:szCs w:val="20"/>
              </w:rPr>
              <w:t>На 52</w:t>
            </w:r>
            <w:r w:rsidR="00B06462" w:rsidRPr="003F64F1">
              <w:rPr>
                <w:rFonts w:ascii="Arial" w:hAnsi="Arial" w:cs="Arial"/>
                <w:sz w:val="20"/>
                <w:szCs w:val="20"/>
              </w:rPr>
              <w:t>-м</w:t>
            </w:r>
            <w:r w:rsidRPr="003F64F1">
              <w:rPr>
                <w:rFonts w:ascii="Arial" w:hAnsi="Arial" w:cs="Arial"/>
                <w:sz w:val="20"/>
                <w:szCs w:val="20"/>
              </w:rPr>
              <w:t xml:space="preserve"> заседании МГС принят План межгосудар</w:t>
            </w:r>
            <w:r w:rsidRPr="00095E8E">
              <w:rPr>
                <w:rFonts w:ascii="Arial" w:hAnsi="Arial" w:cs="Arial"/>
                <w:sz w:val="20"/>
                <w:szCs w:val="20"/>
              </w:rPr>
              <w:t xml:space="preserve">ственных программ проверки квалификации (МППК) лабораторий на 2018 год. </w:t>
            </w:r>
          </w:p>
          <w:p w:rsidR="000037BD" w:rsidRPr="00095E8E" w:rsidRDefault="00B06462" w:rsidP="00160227">
            <w:pPr>
              <w:pStyle w:val="af0"/>
              <w:rPr>
                <w:rFonts w:ascii="Arial" w:hAnsi="Arial" w:cs="Arial"/>
                <w:sz w:val="20"/>
                <w:szCs w:val="20"/>
              </w:rPr>
            </w:pPr>
            <w:r w:rsidRPr="00095E8E">
              <w:rPr>
                <w:rFonts w:ascii="Arial" w:hAnsi="Arial" w:cs="Arial"/>
                <w:sz w:val="20"/>
                <w:szCs w:val="20"/>
              </w:rPr>
              <w:t xml:space="preserve">Проведение </w:t>
            </w:r>
            <w:r w:rsidR="000037BD" w:rsidRPr="00095E8E">
              <w:rPr>
                <w:rFonts w:ascii="Arial" w:hAnsi="Arial" w:cs="Arial"/>
                <w:sz w:val="20"/>
                <w:szCs w:val="20"/>
              </w:rPr>
              <w:t>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134-2015.</w:t>
            </w:r>
          </w:p>
          <w:p w:rsidR="000037BD" w:rsidRPr="00095E8E" w:rsidRDefault="000037BD" w:rsidP="00160227">
            <w:pPr>
              <w:tabs>
                <w:tab w:val="left" w:pos="6024"/>
              </w:tabs>
              <w:jc w:val="both"/>
              <w:rPr>
                <w:rFonts w:ascii="Arial" w:hAnsi="Arial" w:cs="Arial"/>
                <w:sz w:val="20"/>
              </w:rPr>
            </w:pPr>
          </w:p>
        </w:tc>
      </w:tr>
      <w:tr w:rsidR="0087448D" w:rsidRPr="006C2472" w:rsidTr="00DC4D76">
        <w:trPr>
          <w:gridAfter w:val="1"/>
          <w:wAfter w:w="46" w:type="dxa"/>
          <w:cantSplit/>
          <w:trHeight w:val="450"/>
        </w:trPr>
        <w:tc>
          <w:tcPr>
            <w:tcW w:w="15120" w:type="dxa"/>
            <w:gridSpan w:val="11"/>
          </w:tcPr>
          <w:p w:rsidR="0087448D" w:rsidRPr="006C2472" w:rsidRDefault="0087448D" w:rsidP="006C2472">
            <w:pPr>
              <w:pStyle w:val="31"/>
              <w:spacing w:before="120" w:after="120"/>
              <w:ind w:firstLine="397"/>
              <w:jc w:val="center"/>
              <w:rPr>
                <w:rFonts w:ascii="Arial" w:hAnsi="Arial" w:cs="Arial"/>
                <w:b/>
                <w:szCs w:val="24"/>
              </w:rPr>
            </w:pPr>
            <w:r w:rsidRPr="006C2472">
              <w:rPr>
                <w:rFonts w:ascii="Arial" w:hAnsi="Arial" w:cs="Arial"/>
                <w:b/>
                <w:szCs w:val="24"/>
              </w:rPr>
              <w:t>6. Информационное обеспечение</w:t>
            </w:r>
          </w:p>
        </w:tc>
      </w:tr>
      <w:tr w:rsidR="0087448D" w:rsidRPr="00A16984" w:rsidTr="00DC4D76">
        <w:trPr>
          <w:gridAfter w:val="1"/>
          <w:wAfter w:w="46" w:type="dxa"/>
          <w:cantSplit/>
          <w:trHeight w:val="129"/>
        </w:trPr>
        <w:tc>
          <w:tcPr>
            <w:tcW w:w="15120" w:type="dxa"/>
            <w:gridSpan w:val="11"/>
          </w:tcPr>
          <w:p w:rsidR="0087448D" w:rsidRPr="00A16984" w:rsidRDefault="0087448D" w:rsidP="005914F5">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A921B9" w:rsidRPr="00A16984" w:rsidTr="00DC4D76">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Pr>
                <w:rFonts w:ascii="Arial" w:hAnsi="Arial" w:cs="Arial"/>
                <w:sz w:val="20"/>
              </w:rPr>
              <w:t>6.1.</w:t>
            </w:r>
          </w:p>
        </w:tc>
        <w:tc>
          <w:tcPr>
            <w:tcW w:w="5114" w:type="dxa"/>
            <w:gridSpan w:val="4"/>
          </w:tcPr>
          <w:p w:rsidR="00A921B9" w:rsidRPr="00E83936" w:rsidRDefault="00A921B9"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gridSpan w:val="2"/>
          </w:tcPr>
          <w:p w:rsidR="00A921B9" w:rsidRPr="00E83936" w:rsidRDefault="00A921B9"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01" w:type="dxa"/>
            <w:gridSpan w:val="2"/>
          </w:tcPr>
          <w:p w:rsidR="00A921B9" w:rsidRPr="00E83936" w:rsidRDefault="00A921B9"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vMerge w:val="restart"/>
          </w:tcPr>
          <w:p w:rsidR="00A921B9" w:rsidRPr="009C1530" w:rsidRDefault="00A921B9" w:rsidP="003D226C">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A921B9" w:rsidRPr="00A16984" w:rsidTr="00DC4D76">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p w:rsidR="00A921B9" w:rsidRPr="00A16984" w:rsidRDefault="00A921B9" w:rsidP="005914F5">
            <w:pPr>
              <w:tabs>
                <w:tab w:val="left" w:pos="6024"/>
              </w:tabs>
              <w:jc w:val="both"/>
              <w:rPr>
                <w:rFonts w:ascii="Arial" w:hAnsi="Arial" w:cs="Arial"/>
                <w:sz w:val="20"/>
              </w:rPr>
            </w:pPr>
          </w:p>
        </w:tc>
        <w:tc>
          <w:tcPr>
            <w:tcW w:w="5114" w:type="dxa"/>
            <w:gridSpan w:val="4"/>
          </w:tcPr>
          <w:p w:rsidR="00A921B9" w:rsidRPr="00402F86" w:rsidRDefault="00A921B9" w:rsidP="005914F5">
            <w:pPr>
              <w:tabs>
                <w:tab w:val="left" w:pos="6024"/>
              </w:tabs>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gridSpan w:val="2"/>
          </w:tcPr>
          <w:p w:rsidR="00A921B9" w:rsidRPr="00402F86" w:rsidRDefault="00A921B9" w:rsidP="005914F5">
            <w:pPr>
              <w:pStyle w:val="31"/>
              <w:ind w:firstLine="0"/>
              <w:jc w:val="center"/>
              <w:rPr>
                <w:rFonts w:ascii="Arial" w:hAnsi="Arial" w:cs="Arial"/>
                <w:sz w:val="20"/>
              </w:rPr>
            </w:pPr>
            <w:r w:rsidRPr="00402F86">
              <w:rPr>
                <w:rFonts w:ascii="Arial" w:hAnsi="Arial" w:cs="Arial"/>
                <w:sz w:val="20"/>
              </w:rPr>
              <w:t>2014-2020</w:t>
            </w:r>
          </w:p>
        </w:tc>
        <w:tc>
          <w:tcPr>
            <w:tcW w:w="1801" w:type="dxa"/>
            <w:gridSpan w:val="2"/>
          </w:tcPr>
          <w:p w:rsidR="00A921B9" w:rsidRPr="00402F86" w:rsidRDefault="00A921B9" w:rsidP="003567CE">
            <w:pPr>
              <w:pStyle w:val="31"/>
              <w:ind w:firstLine="0"/>
              <w:jc w:val="left"/>
              <w:rPr>
                <w:rFonts w:ascii="Arial" w:hAnsi="Arial" w:cs="Arial"/>
                <w:sz w:val="20"/>
              </w:rPr>
            </w:pPr>
            <w:r w:rsidRPr="00402F86">
              <w:rPr>
                <w:rFonts w:ascii="Arial" w:hAnsi="Arial" w:cs="Arial"/>
                <w:sz w:val="20"/>
              </w:rPr>
              <w:t>Государства-участники СНГ</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Национальные органы</w:t>
            </w:r>
          </w:p>
        </w:tc>
        <w:tc>
          <w:tcPr>
            <w:tcW w:w="5766" w:type="dxa"/>
            <w:vMerge/>
          </w:tcPr>
          <w:p w:rsidR="00A921B9" w:rsidRPr="009C1530" w:rsidRDefault="00A921B9" w:rsidP="005914F5">
            <w:pPr>
              <w:pStyle w:val="31"/>
              <w:ind w:firstLine="0"/>
              <w:rPr>
                <w:rFonts w:ascii="Arial" w:hAnsi="Arial" w:cs="Arial"/>
                <w:sz w:val="20"/>
              </w:rPr>
            </w:pPr>
          </w:p>
        </w:tc>
      </w:tr>
      <w:tr w:rsidR="0087448D" w:rsidRPr="00A16984" w:rsidTr="00DC4D76">
        <w:trPr>
          <w:gridAfter w:val="1"/>
          <w:wAfter w:w="46" w:type="dxa"/>
          <w:trHeight w:val="450"/>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114" w:type="dxa"/>
            <w:gridSpan w:val="4"/>
          </w:tcPr>
          <w:p w:rsidR="0087448D" w:rsidRPr="00402F86" w:rsidRDefault="0087448D" w:rsidP="005914F5">
            <w:pPr>
              <w:pStyle w:val="af2"/>
              <w:spacing w:after="0" w:line="240" w:lineRule="auto"/>
              <w:ind w:left="0"/>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gridSpan w:val="2"/>
          </w:tcPr>
          <w:p w:rsidR="0087448D" w:rsidRPr="00402F86" w:rsidRDefault="0087448D" w:rsidP="005914F5">
            <w:pPr>
              <w:pStyle w:val="31"/>
              <w:ind w:firstLine="0"/>
              <w:jc w:val="center"/>
              <w:rPr>
                <w:rFonts w:ascii="Arial" w:hAnsi="Arial" w:cs="Arial"/>
                <w:sz w:val="20"/>
              </w:rPr>
            </w:pPr>
            <w:r w:rsidRPr="00402F86">
              <w:rPr>
                <w:rFonts w:ascii="Arial" w:hAnsi="Arial" w:cs="Arial"/>
                <w:sz w:val="20"/>
              </w:rPr>
              <w:t>2014-2018</w:t>
            </w:r>
          </w:p>
        </w:tc>
        <w:tc>
          <w:tcPr>
            <w:tcW w:w="1801" w:type="dxa"/>
            <w:gridSpan w:val="2"/>
          </w:tcPr>
          <w:p w:rsidR="0087448D" w:rsidRPr="00402F86" w:rsidRDefault="0087448D" w:rsidP="003567CE">
            <w:pPr>
              <w:rPr>
                <w:rFonts w:ascii="Arial" w:hAnsi="Arial" w:cs="Arial"/>
                <w:sz w:val="20"/>
              </w:rPr>
            </w:pPr>
            <w:r w:rsidRPr="00402F86">
              <w:rPr>
                <w:rFonts w:ascii="Arial" w:hAnsi="Arial" w:cs="Arial"/>
                <w:sz w:val="20"/>
              </w:rPr>
              <w:t>Росстандарт</w:t>
            </w:r>
          </w:p>
          <w:p w:rsidR="0087448D" w:rsidRPr="00402F86" w:rsidRDefault="0087448D" w:rsidP="003567CE">
            <w:pPr>
              <w:rPr>
                <w:rFonts w:ascii="Arial" w:hAnsi="Arial" w:cs="Arial"/>
                <w:sz w:val="20"/>
              </w:rPr>
            </w:pPr>
            <w:r w:rsidRPr="00402F86">
              <w:rPr>
                <w:rFonts w:ascii="Arial" w:hAnsi="Arial" w:cs="Arial"/>
                <w:sz w:val="20"/>
              </w:rPr>
              <w:t>Национальные органы</w:t>
            </w:r>
          </w:p>
          <w:p w:rsidR="0087448D" w:rsidRPr="00402F86" w:rsidRDefault="0087448D" w:rsidP="003567CE">
            <w:pPr>
              <w:pStyle w:val="31"/>
              <w:ind w:firstLine="0"/>
              <w:jc w:val="left"/>
              <w:rPr>
                <w:rFonts w:ascii="Arial" w:hAnsi="Arial" w:cs="Arial"/>
                <w:strike/>
                <w:sz w:val="20"/>
              </w:rPr>
            </w:pPr>
            <w:r w:rsidRPr="00402F86">
              <w:rPr>
                <w:rFonts w:ascii="Arial" w:hAnsi="Arial" w:cs="Arial"/>
                <w:sz w:val="20"/>
              </w:rPr>
              <w:t>Бюро по стандартам</w:t>
            </w:r>
          </w:p>
        </w:tc>
        <w:tc>
          <w:tcPr>
            <w:tcW w:w="5766" w:type="dxa"/>
          </w:tcPr>
          <w:p w:rsidR="0087448D" w:rsidRPr="009C1530" w:rsidRDefault="00A921B9" w:rsidP="005914F5">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p>
        </w:tc>
      </w:tr>
      <w:tr w:rsidR="00A921B9" w:rsidRPr="00A16984" w:rsidTr="00DC4D76">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114" w:type="dxa"/>
            <w:gridSpan w:val="4"/>
          </w:tcPr>
          <w:p w:rsidR="00A921B9" w:rsidRPr="00402F86" w:rsidRDefault="00A921B9" w:rsidP="005914F5">
            <w:pPr>
              <w:tabs>
                <w:tab w:val="left" w:pos="6024"/>
              </w:tabs>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gridSpan w:val="2"/>
          </w:tcPr>
          <w:p w:rsidR="00A921B9" w:rsidRPr="00402F86" w:rsidRDefault="00A921B9" w:rsidP="005914F5">
            <w:pPr>
              <w:pStyle w:val="31"/>
              <w:ind w:firstLine="0"/>
              <w:jc w:val="center"/>
              <w:rPr>
                <w:rFonts w:ascii="Arial" w:hAnsi="Arial" w:cs="Arial"/>
                <w:sz w:val="20"/>
              </w:rPr>
            </w:pPr>
            <w:r w:rsidRPr="00402F86">
              <w:rPr>
                <w:rFonts w:ascii="Arial" w:hAnsi="Arial" w:cs="Arial"/>
                <w:sz w:val="20"/>
              </w:rPr>
              <w:t>2015-2020</w:t>
            </w:r>
          </w:p>
        </w:tc>
        <w:tc>
          <w:tcPr>
            <w:tcW w:w="1801" w:type="dxa"/>
            <w:gridSpan w:val="2"/>
          </w:tcPr>
          <w:p w:rsidR="00A921B9" w:rsidRPr="00402F86" w:rsidRDefault="00A921B9" w:rsidP="003567CE">
            <w:pPr>
              <w:pStyle w:val="31"/>
              <w:ind w:firstLine="0"/>
              <w:jc w:val="left"/>
              <w:rPr>
                <w:rFonts w:ascii="Arial" w:hAnsi="Arial" w:cs="Arial"/>
                <w:sz w:val="20"/>
              </w:rPr>
            </w:pPr>
            <w:r w:rsidRPr="00402F86">
              <w:rPr>
                <w:rFonts w:ascii="Arial" w:hAnsi="Arial" w:cs="Arial"/>
                <w:sz w:val="20"/>
              </w:rPr>
              <w:t>Росстандарт</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 xml:space="preserve">Госстандарт </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Республики Казахстан</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 xml:space="preserve">Госстандарт </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Республики Беларусь</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Национальные органы</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A921B9" w:rsidRPr="009C1530" w:rsidRDefault="00A921B9" w:rsidP="0089125F">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 </w:t>
            </w:r>
            <w:r w:rsidR="006C104A" w:rsidRPr="009C1530">
              <w:rPr>
                <w:rFonts w:ascii="Arial" w:hAnsi="Arial" w:cs="Arial"/>
                <w:sz w:val="20"/>
                <w:lang w:eastAsia="en-GB"/>
              </w:rPr>
              <w:t xml:space="preserve">на 35-м заседании Рабочей группы по информационным технологиям </w:t>
            </w:r>
            <w:r w:rsidRPr="009C1530">
              <w:rPr>
                <w:rFonts w:ascii="Arial" w:hAnsi="Arial" w:cs="Arial"/>
                <w:sz w:val="20"/>
                <w:lang w:eastAsia="en-GB"/>
              </w:rPr>
              <w:t>рекомендовано рассмотрение вопроса развития СКИО считать нецелесообразным (Протокол РГ ИТ №35-2016, п.4)</w:t>
            </w:r>
          </w:p>
        </w:tc>
      </w:tr>
      <w:tr w:rsidR="00A921B9" w:rsidRPr="00A16984" w:rsidTr="00DC4D76">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4"/>
          </w:tcPr>
          <w:p w:rsidR="00A921B9" w:rsidRPr="008D413F" w:rsidRDefault="00A921B9" w:rsidP="005914F5">
            <w:pPr>
              <w:tabs>
                <w:tab w:val="left" w:pos="6024"/>
              </w:tabs>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gridSpan w:val="2"/>
          </w:tcPr>
          <w:p w:rsidR="00A921B9" w:rsidRPr="008D413F" w:rsidRDefault="00A921B9" w:rsidP="005914F5">
            <w:pPr>
              <w:pStyle w:val="31"/>
              <w:ind w:firstLine="0"/>
              <w:jc w:val="center"/>
              <w:rPr>
                <w:rFonts w:ascii="Arial" w:hAnsi="Arial" w:cs="Arial"/>
                <w:sz w:val="20"/>
              </w:rPr>
            </w:pPr>
            <w:r w:rsidRPr="008D413F">
              <w:rPr>
                <w:rFonts w:ascii="Arial" w:hAnsi="Arial" w:cs="Arial"/>
                <w:sz w:val="20"/>
              </w:rPr>
              <w:t>2014-2018</w:t>
            </w:r>
          </w:p>
        </w:tc>
        <w:tc>
          <w:tcPr>
            <w:tcW w:w="1801" w:type="dxa"/>
            <w:gridSpan w:val="2"/>
          </w:tcPr>
          <w:p w:rsidR="00A921B9" w:rsidRPr="008D413F" w:rsidRDefault="00A921B9" w:rsidP="003567CE">
            <w:pPr>
              <w:rPr>
                <w:rFonts w:ascii="Arial" w:hAnsi="Arial" w:cs="Arial"/>
                <w:sz w:val="20"/>
              </w:rPr>
            </w:pPr>
            <w:r w:rsidRPr="008D413F">
              <w:rPr>
                <w:rFonts w:ascii="Arial" w:hAnsi="Arial" w:cs="Arial"/>
                <w:sz w:val="20"/>
              </w:rPr>
              <w:t>Росстандарт</w:t>
            </w:r>
          </w:p>
          <w:p w:rsidR="00A921B9" w:rsidRPr="008D413F" w:rsidRDefault="00A921B9" w:rsidP="003567CE">
            <w:pPr>
              <w:rPr>
                <w:rFonts w:ascii="Arial" w:hAnsi="Arial" w:cs="Arial"/>
                <w:sz w:val="20"/>
              </w:rPr>
            </w:pPr>
            <w:r w:rsidRPr="008D413F">
              <w:rPr>
                <w:rFonts w:ascii="Arial" w:hAnsi="Arial" w:cs="Arial"/>
                <w:sz w:val="20"/>
              </w:rPr>
              <w:t xml:space="preserve">Госстандарт </w:t>
            </w:r>
          </w:p>
          <w:p w:rsidR="00A921B9" w:rsidRPr="008D413F" w:rsidRDefault="00A921B9" w:rsidP="003567CE">
            <w:pPr>
              <w:rPr>
                <w:rFonts w:ascii="Arial" w:hAnsi="Arial" w:cs="Arial"/>
                <w:sz w:val="20"/>
              </w:rPr>
            </w:pPr>
            <w:r w:rsidRPr="008D413F">
              <w:rPr>
                <w:rFonts w:ascii="Arial" w:hAnsi="Arial" w:cs="Arial"/>
                <w:sz w:val="20"/>
              </w:rPr>
              <w:t>Республики Беларусь</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 xml:space="preserve">Госстандарт </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Республики Казахстан</w:t>
            </w:r>
          </w:p>
          <w:p w:rsidR="00A921B9" w:rsidRPr="008D413F" w:rsidRDefault="00A921B9" w:rsidP="003567CE">
            <w:pPr>
              <w:rPr>
                <w:rFonts w:ascii="Arial" w:hAnsi="Arial" w:cs="Arial"/>
                <w:sz w:val="20"/>
              </w:rPr>
            </w:pPr>
            <w:r w:rsidRPr="008D413F">
              <w:rPr>
                <w:rFonts w:ascii="Arial" w:hAnsi="Arial" w:cs="Arial"/>
                <w:sz w:val="20"/>
              </w:rPr>
              <w:t>Национальные органы</w:t>
            </w:r>
          </w:p>
          <w:p w:rsidR="00A921B9" w:rsidRPr="008D413F" w:rsidRDefault="00A921B9" w:rsidP="003567CE">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A921B9" w:rsidRPr="009C1530" w:rsidRDefault="006C104A" w:rsidP="0089125F">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89125F" w:rsidRPr="0089125F" w:rsidTr="00DC4D76">
        <w:trPr>
          <w:gridAfter w:val="1"/>
          <w:wAfter w:w="46" w:type="dxa"/>
          <w:trHeight w:val="450"/>
        </w:trPr>
        <w:tc>
          <w:tcPr>
            <w:tcW w:w="854" w:type="dxa"/>
            <w:gridSpan w:val="2"/>
            <w:shd w:val="clear" w:color="auto" w:fill="auto"/>
          </w:tcPr>
          <w:p w:rsidR="00A553A0" w:rsidRPr="0089125F" w:rsidRDefault="00A553A0" w:rsidP="005914F5">
            <w:pPr>
              <w:tabs>
                <w:tab w:val="left" w:pos="6024"/>
              </w:tabs>
              <w:jc w:val="both"/>
              <w:rPr>
                <w:rFonts w:ascii="Arial" w:hAnsi="Arial" w:cs="Arial"/>
                <w:color w:val="FF0000"/>
                <w:sz w:val="20"/>
              </w:rPr>
            </w:pPr>
            <w:r w:rsidRPr="0089125F">
              <w:rPr>
                <w:rFonts w:ascii="Arial" w:hAnsi="Arial" w:cs="Arial"/>
                <w:color w:val="FF0000"/>
                <w:sz w:val="20"/>
              </w:rPr>
              <w:t>6.6</w:t>
            </w:r>
          </w:p>
        </w:tc>
        <w:tc>
          <w:tcPr>
            <w:tcW w:w="5114" w:type="dxa"/>
            <w:gridSpan w:val="4"/>
            <w:shd w:val="clear" w:color="auto" w:fill="auto"/>
          </w:tcPr>
          <w:p w:rsidR="00A553A0" w:rsidRPr="0089125F" w:rsidRDefault="00A553A0" w:rsidP="00E83936">
            <w:pPr>
              <w:tabs>
                <w:tab w:val="left" w:pos="6024"/>
              </w:tabs>
              <w:jc w:val="both"/>
              <w:rPr>
                <w:rFonts w:ascii="Arial" w:hAnsi="Arial" w:cs="Arial"/>
                <w:color w:val="FF0000"/>
                <w:sz w:val="20"/>
              </w:rPr>
            </w:pPr>
            <w:r w:rsidRPr="0089125F">
              <w:rPr>
                <w:rFonts w:ascii="Arial" w:hAnsi="Arial" w:cs="Arial"/>
                <w:color w:val="FF0000"/>
                <w:sz w:val="20"/>
              </w:rPr>
              <w:t xml:space="preserve">Разработка и принятие </w:t>
            </w:r>
            <w:r w:rsidRPr="0089125F">
              <w:rPr>
                <w:rFonts w:ascii="Arial" w:hAnsi="Arial" w:cs="Arial"/>
                <w:color w:val="FF0000"/>
                <w:sz w:val="20"/>
                <w:lang w:eastAsia="en-GB"/>
              </w:rPr>
              <w:t>Концепции развития информатизации деятельности МГС.</w:t>
            </w:r>
          </w:p>
        </w:tc>
        <w:tc>
          <w:tcPr>
            <w:tcW w:w="1585" w:type="dxa"/>
            <w:gridSpan w:val="2"/>
            <w:shd w:val="clear" w:color="auto" w:fill="auto"/>
          </w:tcPr>
          <w:p w:rsidR="00A553A0" w:rsidRPr="0089125F" w:rsidRDefault="00A553A0" w:rsidP="005914F5">
            <w:pPr>
              <w:pStyle w:val="31"/>
              <w:ind w:firstLine="0"/>
              <w:jc w:val="center"/>
              <w:rPr>
                <w:rFonts w:ascii="Arial" w:hAnsi="Arial" w:cs="Arial"/>
                <w:color w:val="FF0000"/>
                <w:sz w:val="20"/>
              </w:rPr>
            </w:pPr>
            <w:r w:rsidRPr="0089125F">
              <w:rPr>
                <w:rFonts w:ascii="Arial" w:hAnsi="Arial" w:cs="Arial"/>
                <w:color w:val="FF0000"/>
                <w:sz w:val="20"/>
              </w:rPr>
              <w:t>2014-2016</w:t>
            </w:r>
          </w:p>
        </w:tc>
        <w:tc>
          <w:tcPr>
            <w:tcW w:w="1801" w:type="dxa"/>
            <w:gridSpan w:val="2"/>
            <w:shd w:val="clear" w:color="auto" w:fill="auto"/>
          </w:tcPr>
          <w:p w:rsidR="00A553A0" w:rsidRPr="0089125F" w:rsidRDefault="00A553A0" w:rsidP="003567CE">
            <w:pPr>
              <w:rPr>
                <w:rFonts w:ascii="Arial" w:hAnsi="Arial" w:cs="Arial"/>
                <w:color w:val="FF0000"/>
                <w:sz w:val="20"/>
              </w:rPr>
            </w:pPr>
            <w:r w:rsidRPr="0089125F">
              <w:rPr>
                <w:rFonts w:ascii="Arial" w:hAnsi="Arial" w:cs="Arial"/>
                <w:color w:val="FF0000"/>
                <w:sz w:val="20"/>
              </w:rPr>
              <w:t>Росстандарт</w:t>
            </w:r>
          </w:p>
          <w:p w:rsidR="00A553A0" w:rsidRPr="0089125F" w:rsidRDefault="00A553A0" w:rsidP="003567CE">
            <w:pPr>
              <w:rPr>
                <w:rFonts w:ascii="Arial" w:hAnsi="Arial" w:cs="Arial"/>
                <w:color w:val="FF0000"/>
                <w:sz w:val="20"/>
              </w:rPr>
            </w:pPr>
            <w:r w:rsidRPr="0089125F">
              <w:rPr>
                <w:rFonts w:ascii="Arial" w:hAnsi="Arial" w:cs="Arial"/>
                <w:color w:val="FF0000"/>
                <w:sz w:val="20"/>
              </w:rPr>
              <w:t>Национальные органы</w:t>
            </w:r>
          </w:p>
          <w:p w:rsidR="00A553A0" w:rsidRPr="0089125F" w:rsidRDefault="00A553A0" w:rsidP="003567CE">
            <w:pPr>
              <w:rPr>
                <w:rFonts w:ascii="Arial" w:hAnsi="Arial" w:cs="Arial"/>
                <w:color w:val="FF0000"/>
                <w:sz w:val="20"/>
              </w:rPr>
            </w:pPr>
            <w:r w:rsidRPr="0089125F">
              <w:rPr>
                <w:rFonts w:ascii="Arial" w:hAnsi="Arial" w:cs="Arial"/>
                <w:color w:val="FF0000"/>
                <w:sz w:val="20"/>
              </w:rPr>
              <w:t>Бюро по стандартам</w:t>
            </w:r>
          </w:p>
        </w:tc>
        <w:tc>
          <w:tcPr>
            <w:tcW w:w="5766" w:type="dxa"/>
            <w:shd w:val="clear" w:color="auto" w:fill="auto"/>
          </w:tcPr>
          <w:p w:rsidR="00A553A0" w:rsidRPr="0089125F" w:rsidRDefault="00A553A0" w:rsidP="00922653">
            <w:pPr>
              <w:pStyle w:val="31"/>
              <w:ind w:firstLine="0"/>
              <w:rPr>
                <w:rFonts w:ascii="Arial" w:hAnsi="Arial" w:cs="Arial"/>
                <w:color w:val="FF0000"/>
                <w:sz w:val="18"/>
                <w:szCs w:val="18"/>
              </w:rPr>
            </w:pPr>
            <w:r w:rsidRPr="0089125F">
              <w:rPr>
                <w:rFonts w:ascii="Arial" w:hAnsi="Arial" w:cs="Arial"/>
                <w:color w:val="FF0000"/>
                <w:sz w:val="20"/>
              </w:rPr>
              <w:t>Исключен решением 51-го заседания МГС п.8.3</w:t>
            </w:r>
          </w:p>
        </w:tc>
      </w:tr>
      <w:tr w:rsidR="0089125F" w:rsidRPr="0089125F" w:rsidTr="00DC4D76">
        <w:trPr>
          <w:gridAfter w:val="1"/>
          <w:wAfter w:w="46" w:type="dxa"/>
          <w:trHeight w:val="450"/>
        </w:trPr>
        <w:tc>
          <w:tcPr>
            <w:tcW w:w="854" w:type="dxa"/>
            <w:gridSpan w:val="2"/>
            <w:shd w:val="clear" w:color="auto" w:fill="auto"/>
          </w:tcPr>
          <w:p w:rsidR="00A553A0" w:rsidRPr="0089125F" w:rsidRDefault="00A553A0" w:rsidP="005914F5">
            <w:pPr>
              <w:tabs>
                <w:tab w:val="left" w:pos="6024"/>
              </w:tabs>
              <w:jc w:val="both"/>
              <w:rPr>
                <w:rFonts w:ascii="Arial" w:hAnsi="Arial" w:cs="Arial"/>
                <w:color w:val="FF0000"/>
                <w:sz w:val="20"/>
              </w:rPr>
            </w:pPr>
            <w:r w:rsidRPr="0089125F">
              <w:rPr>
                <w:rFonts w:ascii="Arial" w:hAnsi="Arial" w:cs="Arial"/>
                <w:color w:val="FF0000"/>
                <w:sz w:val="20"/>
              </w:rPr>
              <w:t>6.7.</w:t>
            </w:r>
          </w:p>
        </w:tc>
        <w:tc>
          <w:tcPr>
            <w:tcW w:w="5114" w:type="dxa"/>
            <w:gridSpan w:val="4"/>
            <w:shd w:val="clear" w:color="auto" w:fill="auto"/>
          </w:tcPr>
          <w:p w:rsidR="00A553A0" w:rsidRPr="0089125F" w:rsidRDefault="00A553A0" w:rsidP="00CE7532">
            <w:pPr>
              <w:tabs>
                <w:tab w:val="left" w:pos="6024"/>
              </w:tabs>
              <w:jc w:val="both"/>
              <w:rPr>
                <w:rFonts w:ascii="Arial" w:hAnsi="Arial" w:cs="Arial"/>
                <w:color w:val="FF0000"/>
                <w:sz w:val="20"/>
              </w:rPr>
            </w:pPr>
            <w:r w:rsidRPr="0089125F">
              <w:rPr>
                <w:rFonts w:ascii="Arial" w:hAnsi="Arial" w:cs="Arial"/>
                <w:color w:val="FF0000"/>
                <w:sz w:val="20"/>
              </w:rPr>
              <w:t xml:space="preserve">Разработка Плана мероприятий по реализации </w:t>
            </w:r>
            <w:r w:rsidRPr="0089125F">
              <w:rPr>
                <w:rFonts w:ascii="Arial" w:hAnsi="Arial" w:cs="Arial"/>
                <w:color w:val="FF0000"/>
                <w:sz w:val="20"/>
                <w:lang w:eastAsia="en-GB"/>
              </w:rPr>
              <w:t>Концепции развития информатизации деятельности МГС.</w:t>
            </w:r>
          </w:p>
        </w:tc>
        <w:tc>
          <w:tcPr>
            <w:tcW w:w="1585" w:type="dxa"/>
            <w:gridSpan w:val="2"/>
            <w:shd w:val="clear" w:color="auto" w:fill="auto"/>
          </w:tcPr>
          <w:p w:rsidR="00A553A0" w:rsidRPr="0089125F" w:rsidRDefault="00A553A0" w:rsidP="005914F5">
            <w:pPr>
              <w:pStyle w:val="31"/>
              <w:ind w:firstLine="0"/>
              <w:jc w:val="center"/>
              <w:rPr>
                <w:rFonts w:ascii="Arial" w:hAnsi="Arial" w:cs="Arial"/>
                <w:color w:val="FF0000"/>
                <w:sz w:val="20"/>
              </w:rPr>
            </w:pPr>
            <w:r w:rsidRPr="0089125F">
              <w:rPr>
                <w:rFonts w:ascii="Arial" w:hAnsi="Arial" w:cs="Arial"/>
                <w:color w:val="FF0000"/>
                <w:sz w:val="20"/>
              </w:rPr>
              <w:t>2016-2017</w:t>
            </w:r>
          </w:p>
        </w:tc>
        <w:tc>
          <w:tcPr>
            <w:tcW w:w="1801" w:type="dxa"/>
            <w:gridSpan w:val="2"/>
            <w:shd w:val="clear" w:color="auto" w:fill="auto"/>
          </w:tcPr>
          <w:p w:rsidR="00A553A0" w:rsidRPr="0089125F" w:rsidRDefault="00A553A0" w:rsidP="003567CE">
            <w:pPr>
              <w:rPr>
                <w:rFonts w:ascii="Arial" w:hAnsi="Arial" w:cs="Arial"/>
                <w:color w:val="FF0000"/>
                <w:sz w:val="20"/>
              </w:rPr>
            </w:pPr>
            <w:r w:rsidRPr="0089125F">
              <w:rPr>
                <w:rFonts w:ascii="Arial" w:hAnsi="Arial" w:cs="Arial"/>
                <w:color w:val="FF0000"/>
                <w:sz w:val="20"/>
              </w:rPr>
              <w:t>Росстандарт</w:t>
            </w:r>
          </w:p>
          <w:p w:rsidR="00A553A0" w:rsidRPr="0089125F" w:rsidRDefault="00A553A0" w:rsidP="003567CE">
            <w:pPr>
              <w:rPr>
                <w:rFonts w:ascii="Arial" w:hAnsi="Arial" w:cs="Arial"/>
                <w:color w:val="FF0000"/>
                <w:sz w:val="20"/>
              </w:rPr>
            </w:pPr>
            <w:r w:rsidRPr="0089125F">
              <w:rPr>
                <w:rFonts w:ascii="Arial" w:hAnsi="Arial" w:cs="Arial"/>
                <w:color w:val="FF0000"/>
                <w:sz w:val="20"/>
              </w:rPr>
              <w:t xml:space="preserve">Госстандарт </w:t>
            </w:r>
          </w:p>
          <w:p w:rsidR="00A553A0" w:rsidRPr="0089125F" w:rsidRDefault="00A553A0" w:rsidP="003567CE">
            <w:pPr>
              <w:rPr>
                <w:rFonts w:ascii="Arial" w:hAnsi="Arial" w:cs="Arial"/>
                <w:color w:val="FF0000"/>
                <w:sz w:val="20"/>
              </w:rPr>
            </w:pPr>
            <w:r w:rsidRPr="0089125F">
              <w:rPr>
                <w:rFonts w:ascii="Arial" w:hAnsi="Arial" w:cs="Arial"/>
                <w:color w:val="FF0000"/>
                <w:sz w:val="20"/>
              </w:rPr>
              <w:t>Республики Беларусь</w:t>
            </w:r>
          </w:p>
          <w:p w:rsidR="00A553A0" w:rsidRPr="0089125F" w:rsidRDefault="00A553A0" w:rsidP="003567CE">
            <w:pPr>
              <w:pStyle w:val="31"/>
              <w:ind w:firstLine="0"/>
              <w:jc w:val="left"/>
              <w:rPr>
                <w:rFonts w:ascii="Arial" w:hAnsi="Arial" w:cs="Arial"/>
                <w:color w:val="FF0000"/>
                <w:sz w:val="20"/>
              </w:rPr>
            </w:pPr>
            <w:r w:rsidRPr="0089125F">
              <w:rPr>
                <w:rFonts w:ascii="Arial" w:hAnsi="Arial" w:cs="Arial"/>
                <w:color w:val="FF0000"/>
                <w:sz w:val="20"/>
              </w:rPr>
              <w:t xml:space="preserve">Госстандарт </w:t>
            </w:r>
          </w:p>
          <w:p w:rsidR="00A553A0" w:rsidRPr="0089125F" w:rsidRDefault="00A553A0" w:rsidP="003567CE">
            <w:pPr>
              <w:pStyle w:val="31"/>
              <w:ind w:firstLine="0"/>
              <w:jc w:val="left"/>
              <w:rPr>
                <w:rFonts w:ascii="Arial" w:hAnsi="Arial" w:cs="Arial"/>
                <w:color w:val="FF0000"/>
                <w:sz w:val="20"/>
              </w:rPr>
            </w:pPr>
            <w:r w:rsidRPr="0089125F">
              <w:rPr>
                <w:rFonts w:ascii="Arial" w:hAnsi="Arial" w:cs="Arial"/>
                <w:color w:val="FF0000"/>
                <w:sz w:val="20"/>
              </w:rPr>
              <w:t>Республики Казахстан</w:t>
            </w:r>
          </w:p>
          <w:p w:rsidR="00A553A0" w:rsidRPr="0089125F" w:rsidRDefault="00A553A0" w:rsidP="003567CE">
            <w:pPr>
              <w:rPr>
                <w:rFonts w:ascii="Arial" w:hAnsi="Arial" w:cs="Arial"/>
                <w:color w:val="FF0000"/>
                <w:sz w:val="20"/>
              </w:rPr>
            </w:pPr>
            <w:r w:rsidRPr="0089125F">
              <w:rPr>
                <w:rFonts w:ascii="Arial" w:hAnsi="Arial" w:cs="Arial"/>
                <w:color w:val="FF0000"/>
                <w:sz w:val="20"/>
              </w:rPr>
              <w:t>Национальные органы</w:t>
            </w:r>
          </w:p>
          <w:p w:rsidR="00A553A0" w:rsidRPr="0089125F" w:rsidRDefault="00A553A0" w:rsidP="003567CE">
            <w:pPr>
              <w:rPr>
                <w:rFonts w:ascii="Arial" w:hAnsi="Arial" w:cs="Arial"/>
                <w:color w:val="FF0000"/>
                <w:sz w:val="20"/>
              </w:rPr>
            </w:pPr>
            <w:r w:rsidRPr="0089125F">
              <w:rPr>
                <w:rFonts w:ascii="Arial" w:hAnsi="Arial" w:cs="Arial"/>
                <w:color w:val="FF0000"/>
                <w:sz w:val="20"/>
              </w:rPr>
              <w:t>Бюро по стандартам</w:t>
            </w:r>
          </w:p>
        </w:tc>
        <w:tc>
          <w:tcPr>
            <w:tcW w:w="5766" w:type="dxa"/>
            <w:shd w:val="clear" w:color="auto" w:fill="auto"/>
          </w:tcPr>
          <w:p w:rsidR="00A553A0" w:rsidRPr="0089125F" w:rsidRDefault="00A553A0" w:rsidP="00922653">
            <w:pPr>
              <w:pStyle w:val="31"/>
              <w:ind w:firstLine="0"/>
              <w:rPr>
                <w:rFonts w:ascii="Arial" w:hAnsi="Arial" w:cs="Arial"/>
                <w:color w:val="FF0000"/>
                <w:sz w:val="18"/>
                <w:szCs w:val="18"/>
              </w:rPr>
            </w:pPr>
            <w:r w:rsidRPr="0089125F">
              <w:rPr>
                <w:rFonts w:ascii="Arial" w:hAnsi="Arial" w:cs="Arial"/>
                <w:color w:val="FF0000"/>
                <w:sz w:val="20"/>
              </w:rPr>
              <w:t>Исключен решением 51-го заседания МГС п.8.3</w:t>
            </w:r>
          </w:p>
        </w:tc>
      </w:tr>
      <w:tr w:rsidR="002F35E5" w:rsidRPr="00A16984" w:rsidTr="00DC4D76">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6.8.</w:t>
            </w:r>
          </w:p>
        </w:tc>
        <w:tc>
          <w:tcPr>
            <w:tcW w:w="5114" w:type="dxa"/>
            <w:gridSpan w:val="4"/>
          </w:tcPr>
          <w:p w:rsidR="002F35E5" w:rsidRPr="008D413F" w:rsidRDefault="002F35E5" w:rsidP="005914F5">
            <w:pPr>
              <w:tabs>
                <w:tab w:val="left" w:pos="6024"/>
              </w:tabs>
              <w:jc w:val="both"/>
              <w:rPr>
                <w:rFonts w:ascii="Arial" w:hAnsi="Arial" w:cs="Arial"/>
                <w:sz w:val="20"/>
              </w:rPr>
            </w:pPr>
            <w:r w:rsidRPr="008D413F">
              <w:rPr>
                <w:rFonts w:ascii="Arial" w:hAnsi="Arial" w:cs="Arial"/>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2016-2020</w:t>
            </w:r>
          </w:p>
        </w:tc>
        <w:tc>
          <w:tcPr>
            <w:tcW w:w="1801" w:type="dxa"/>
            <w:gridSpan w:val="2"/>
          </w:tcPr>
          <w:p w:rsidR="002F35E5" w:rsidRPr="008D413F" w:rsidRDefault="002F35E5" w:rsidP="003567CE">
            <w:pPr>
              <w:pStyle w:val="31"/>
              <w:ind w:firstLine="0"/>
              <w:jc w:val="left"/>
              <w:rPr>
                <w:rFonts w:ascii="Arial" w:hAnsi="Arial" w:cs="Arial"/>
                <w:sz w:val="20"/>
              </w:rPr>
            </w:pPr>
            <w:r w:rsidRPr="008D413F">
              <w:rPr>
                <w:rFonts w:ascii="Arial" w:hAnsi="Arial" w:cs="Arial"/>
                <w:sz w:val="20"/>
              </w:rPr>
              <w:t>Росстандарт</w:t>
            </w:r>
          </w:p>
          <w:p w:rsidR="002F35E5" w:rsidRPr="008D413F" w:rsidRDefault="002F35E5" w:rsidP="003567CE">
            <w:pPr>
              <w:pStyle w:val="31"/>
              <w:ind w:firstLine="0"/>
              <w:jc w:val="left"/>
              <w:rPr>
                <w:rFonts w:ascii="Arial" w:hAnsi="Arial" w:cs="Arial"/>
                <w:sz w:val="20"/>
              </w:rPr>
            </w:pPr>
            <w:r w:rsidRPr="008D413F">
              <w:rPr>
                <w:rFonts w:ascii="Arial" w:hAnsi="Arial" w:cs="Arial"/>
                <w:sz w:val="20"/>
              </w:rPr>
              <w:t>Национальные органы</w:t>
            </w:r>
          </w:p>
        </w:tc>
        <w:tc>
          <w:tcPr>
            <w:tcW w:w="5766" w:type="dxa"/>
          </w:tcPr>
          <w:p w:rsidR="002F35E5" w:rsidRPr="002B6EF8" w:rsidRDefault="002F35E5" w:rsidP="00922653">
            <w:pPr>
              <w:pStyle w:val="31"/>
              <w:ind w:firstLine="0"/>
              <w:rPr>
                <w:rFonts w:ascii="Arial" w:hAnsi="Arial" w:cs="Arial"/>
                <w:sz w:val="20"/>
              </w:rPr>
            </w:pPr>
            <w:r w:rsidRPr="002B6EF8">
              <w:rPr>
                <w:rFonts w:ascii="Arial" w:hAnsi="Arial" w:cs="Arial"/>
                <w:sz w:val="20"/>
                <w:lang w:eastAsia="en-GB"/>
              </w:rPr>
              <w:t>Планируется после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2F35E5" w:rsidRPr="00A16984" w:rsidTr="00DC4D76">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6.9.</w:t>
            </w:r>
          </w:p>
        </w:tc>
        <w:tc>
          <w:tcPr>
            <w:tcW w:w="5114" w:type="dxa"/>
            <w:gridSpan w:val="4"/>
          </w:tcPr>
          <w:p w:rsidR="002F35E5" w:rsidRPr="008D413F" w:rsidRDefault="002F35E5" w:rsidP="005914F5">
            <w:pPr>
              <w:tabs>
                <w:tab w:val="left" w:pos="6024"/>
              </w:tabs>
              <w:jc w:val="both"/>
              <w:rPr>
                <w:rFonts w:ascii="Arial" w:hAnsi="Arial" w:cs="Arial"/>
                <w:sz w:val="20"/>
              </w:rPr>
            </w:pPr>
            <w:r w:rsidRPr="008D413F">
              <w:rPr>
                <w:rFonts w:ascii="Arial" w:hAnsi="Arial" w:cs="Arial"/>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gridSpan w:val="2"/>
          </w:tcPr>
          <w:p w:rsidR="002F35E5" w:rsidRPr="008D413F" w:rsidRDefault="002F35E5" w:rsidP="005914F5">
            <w:pPr>
              <w:pStyle w:val="31"/>
              <w:ind w:firstLine="0"/>
              <w:jc w:val="center"/>
              <w:rPr>
                <w:rFonts w:ascii="Arial" w:hAnsi="Arial" w:cs="Arial"/>
                <w:sz w:val="20"/>
              </w:rPr>
            </w:pPr>
            <w:r w:rsidRPr="008D413F">
              <w:rPr>
                <w:rFonts w:ascii="Arial" w:hAnsi="Arial" w:cs="Arial"/>
                <w:sz w:val="20"/>
              </w:rPr>
              <w:t>2016-2020</w:t>
            </w:r>
          </w:p>
        </w:tc>
        <w:tc>
          <w:tcPr>
            <w:tcW w:w="1801" w:type="dxa"/>
            <w:gridSpan w:val="2"/>
          </w:tcPr>
          <w:p w:rsidR="002F35E5" w:rsidRPr="008D413F" w:rsidRDefault="002F35E5" w:rsidP="003567CE">
            <w:pPr>
              <w:pStyle w:val="31"/>
              <w:ind w:firstLine="0"/>
              <w:jc w:val="left"/>
              <w:rPr>
                <w:rFonts w:ascii="Arial" w:hAnsi="Arial" w:cs="Arial"/>
                <w:sz w:val="20"/>
              </w:rPr>
            </w:pPr>
            <w:r w:rsidRPr="008D413F">
              <w:rPr>
                <w:rFonts w:ascii="Arial" w:hAnsi="Arial" w:cs="Arial"/>
                <w:sz w:val="20"/>
              </w:rPr>
              <w:t>Росстандарт</w:t>
            </w:r>
          </w:p>
          <w:p w:rsidR="002F35E5" w:rsidRPr="008D413F" w:rsidRDefault="002F35E5" w:rsidP="003567CE">
            <w:pPr>
              <w:pStyle w:val="31"/>
              <w:ind w:firstLine="0"/>
              <w:jc w:val="left"/>
              <w:rPr>
                <w:rStyle w:val="FontStyle18"/>
                <w:rFonts w:ascii="Arial" w:hAnsi="Arial" w:cs="Arial"/>
                <w:sz w:val="20"/>
                <w:szCs w:val="20"/>
              </w:rPr>
            </w:pPr>
            <w:r w:rsidRPr="008D413F">
              <w:rPr>
                <w:rFonts w:ascii="Arial" w:hAnsi="Arial" w:cs="Arial"/>
                <w:sz w:val="20"/>
              </w:rPr>
              <w:t>Национальные</w:t>
            </w:r>
            <w:r w:rsidRPr="008D413F">
              <w:rPr>
                <w:rStyle w:val="FontStyle18"/>
                <w:rFonts w:ascii="Arial" w:hAnsi="Arial" w:cs="Arial"/>
                <w:sz w:val="20"/>
                <w:szCs w:val="20"/>
              </w:rPr>
              <w:t xml:space="preserve"> органы</w:t>
            </w:r>
          </w:p>
          <w:p w:rsidR="002F35E5" w:rsidRPr="008D413F" w:rsidRDefault="002F35E5" w:rsidP="003567CE">
            <w:pPr>
              <w:pStyle w:val="31"/>
              <w:ind w:firstLine="0"/>
              <w:jc w:val="left"/>
              <w:rPr>
                <w:rFonts w:ascii="Arial" w:hAnsi="Arial" w:cs="Arial"/>
                <w:sz w:val="20"/>
              </w:rPr>
            </w:pPr>
            <w:r w:rsidRPr="008D413F">
              <w:rPr>
                <w:rStyle w:val="FontStyle18"/>
                <w:rFonts w:ascii="Arial" w:hAnsi="Arial" w:cs="Arial"/>
                <w:sz w:val="20"/>
                <w:szCs w:val="20"/>
              </w:rPr>
              <w:t>Бюро по стандартам</w:t>
            </w:r>
          </w:p>
        </w:tc>
        <w:tc>
          <w:tcPr>
            <w:tcW w:w="5766" w:type="dxa"/>
          </w:tcPr>
          <w:p w:rsidR="002F35E5" w:rsidRPr="00A16984" w:rsidRDefault="002B6EF8" w:rsidP="00730556">
            <w:pPr>
              <w:pStyle w:val="31"/>
              <w:ind w:firstLine="0"/>
              <w:rPr>
                <w:rFonts w:ascii="Arial" w:hAnsi="Arial" w:cs="Arial"/>
                <w:sz w:val="20"/>
              </w:rPr>
            </w:pPr>
            <w:r>
              <w:rPr>
                <w:rFonts w:ascii="Arial" w:hAnsi="Arial" w:cs="Arial"/>
                <w:sz w:val="20"/>
              </w:rPr>
              <w:t>Вопрос планируется рассмотреть на заседании РГК в 2018 году.</w:t>
            </w:r>
          </w:p>
        </w:tc>
      </w:tr>
      <w:tr w:rsidR="002F35E5" w:rsidRPr="00A16984" w:rsidTr="00DC4D76">
        <w:trPr>
          <w:gridAfter w:val="1"/>
          <w:wAfter w:w="46" w:type="dxa"/>
          <w:trHeight w:val="450"/>
        </w:trPr>
        <w:tc>
          <w:tcPr>
            <w:tcW w:w="854" w:type="dxa"/>
            <w:gridSpan w:val="2"/>
          </w:tcPr>
          <w:p w:rsidR="002F35E5" w:rsidRDefault="002F35E5" w:rsidP="005914F5">
            <w:pPr>
              <w:tabs>
                <w:tab w:val="left" w:pos="6024"/>
              </w:tabs>
              <w:jc w:val="both"/>
              <w:rPr>
                <w:rFonts w:ascii="Arial" w:hAnsi="Arial" w:cs="Arial"/>
                <w:sz w:val="20"/>
              </w:rPr>
            </w:pPr>
            <w:r>
              <w:rPr>
                <w:rFonts w:ascii="Arial" w:hAnsi="Arial" w:cs="Arial"/>
                <w:sz w:val="20"/>
              </w:rPr>
              <w:t>6.10.</w:t>
            </w:r>
          </w:p>
        </w:tc>
        <w:tc>
          <w:tcPr>
            <w:tcW w:w="5114" w:type="dxa"/>
            <w:gridSpan w:val="4"/>
          </w:tcPr>
          <w:p w:rsidR="002F35E5" w:rsidRPr="00E83936" w:rsidRDefault="002F35E5" w:rsidP="00E83936">
            <w:pPr>
              <w:spacing w:line="240" w:lineRule="exact"/>
              <w:rPr>
                <w:rFonts w:ascii="Arial" w:hAnsi="Arial" w:cs="Arial"/>
                <w:sz w:val="20"/>
              </w:rPr>
            </w:pPr>
            <w:r w:rsidRPr="00E83936">
              <w:rPr>
                <w:rFonts w:ascii="Arial" w:hAnsi="Arial" w:cs="Arial"/>
                <w:sz w:val="20"/>
              </w:rPr>
              <w:t>Создание информационной системы «Межгосударственный каталог продукции» государств – участников СНГ и ее развитие</w:t>
            </w:r>
          </w:p>
        </w:tc>
        <w:tc>
          <w:tcPr>
            <w:tcW w:w="1585" w:type="dxa"/>
            <w:gridSpan w:val="2"/>
          </w:tcPr>
          <w:p w:rsidR="002F35E5" w:rsidRPr="00E83936" w:rsidRDefault="002F35E5" w:rsidP="00894F91">
            <w:pPr>
              <w:suppressAutoHyphens/>
              <w:spacing w:before="120" w:line="240" w:lineRule="exact"/>
              <w:ind w:left="-57" w:right="-57"/>
              <w:jc w:val="center"/>
              <w:rPr>
                <w:rFonts w:ascii="Arial" w:hAnsi="Arial" w:cs="Arial"/>
                <w:sz w:val="20"/>
              </w:rPr>
            </w:pPr>
            <w:r w:rsidRPr="00E83936">
              <w:rPr>
                <w:rFonts w:ascii="Arial" w:hAnsi="Arial" w:cs="Arial"/>
                <w:sz w:val="20"/>
              </w:rPr>
              <w:t>2016–2020.</w:t>
            </w:r>
          </w:p>
        </w:tc>
        <w:tc>
          <w:tcPr>
            <w:tcW w:w="1801" w:type="dxa"/>
            <w:gridSpan w:val="2"/>
          </w:tcPr>
          <w:p w:rsidR="002F35E5" w:rsidRPr="00E83936" w:rsidRDefault="002F35E5" w:rsidP="005914F5">
            <w:pPr>
              <w:spacing w:before="120" w:line="240" w:lineRule="exact"/>
              <w:rPr>
                <w:rFonts w:ascii="Arial" w:hAnsi="Arial" w:cs="Arial"/>
                <w:sz w:val="20"/>
              </w:rPr>
            </w:pPr>
            <w:r w:rsidRPr="00E83936">
              <w:rPr>
                <w:rFonts w:ascii="Arial" w:hAnsi="Arial" w:cs="Arial"/>
                <w:sz w:val="20"/>
              </w:rPr>
              <w:t>Государства – участники СНГ, МГС</w:t>
            </w:r>
          </w:p>
        </w:tc>
        <w:tc>
          <w:tcPr>
            <w:tcW w:w="5766" w:type="dxa"/>
          </w:tcPr>
          <w:p w:rsidR="002F35E5" w:rsidRPr="00A16984" w:rsidRDefault="002B6EF8" w:rsidP="00730556">
            <w:pPr>
              <w:pStyle w:val="31"/>
              <w:ind w:firstLine="0"/>
              <w:rPr>
                <w:rFonts w:ascii="Arial" w:hAnsi="Arial" w:cs="Arial"/>
                <w:sz w:val="20"/>
              </w:rPr>
            </w:pPr>
            <w:r>
              <w:rPr>
                <w:rFonts w:ascii="Arial" w:hAnsi="Arial" w:cs="Arial"/>
                <w:sz w:val="20"/>
              </w:rPr>
              <w:t>Вопрос планируется рассмотреть на заседании РГК в 2018 году.</w:t>
            </w:r>
          </w:p>
        </w:tc>
      </w:tr>
      <w:tr w:rsidR="002F35E5" w:rsidRPr="00A16984" w:rsidTr="00DC4D76">
        <w:trPr>
          <w:gridAfter w:val="1"/>
          <w:wAfter w:w="46" w:type="dxa"/>
          <w:trHeight w:val="450"/>
        </w:trPr>
        <w:tc>
          <w:tcPr>
            <w:tcW w:w="854" w:type="dxa"/>
            <w:gridSpan w:val="2"/>
          </w:tcPr>
          <w:p w:rsidR="002F35E5" w:rsidRPr="00A16984" w:rsidRDefault="002F35E5" w:rsidP="005914F5">
            <w:pPr>
              <w:ind w:right="-108"/>
              <w:rPr>
                <w:rFonts w:ascii="Arial" w:hAnsi="Arial" w:cs="Arial"/>
                <w:sz w:val="20"/>
              </w:rPr>
            </w:pPr>
            <w:r>
              <w:rPr>
                <w:rFonts w:ascii="Arial" w:hAnsi="Arial" w:cs="Arial"/>
                <w:sz w:val="20"/>
              </w:rPr>
              <w:t>6.11</w:t>
            </w:r>
          </w:p>
        </w:tc>
        <w:tc>
          <w:tcPr>
            <w:tcW w:w="5114" w:type="dxa"/>
            <w:gridSpan w:val="4"/>
          </w:tcPr>
          <w:p w:rsidR="002F35E5" w:rsidRPr="0085285C" w:rsidRDefault="002F35E5" w:rsidP="005914F5">
            <w:pPr>
              <w:spacing w:line="240" w:lineRule="exact"/>
              <w:rPr>
                <w:rFonts w:ascii="Arial" w:hAnsi="Arial" w:cs="Arial"/>
                <w:sz w:val="20"/>
              </w:rPr>
            </w:pPr>
            <w:r w:rsidRPr="0085285C">
              <w:rPr>
                <w:rFonts w:ascii="Arial" w:hAnsi="Arial" w:cs="Arial"/>
                <w:sz w:val="20"/>
              </w:rPr>
              <w:t xml:space="preserve">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 </w:t>
            </w:r>
          </w:p>
        </w:tc>
        <w:tc>
          <w:tcPr>
            <w:tcW w:w="1585" w:type="dxa"/>
            <w:gridSpan w:val="2"/>
          </w:tcPr>
          <w:p w:rsidR="002F35E5" w:rsidRPr="0085285C" w:rsidRDefault="002F35E5" w:rsidP="005914F5">
            <w:pPr>
              <w:suppressAutoHyphens/>
              <w:spacing w:before="120" w:line="240" w:lineRule="exact"/>
              <w:ind w:left="-57" w:right="-57"/>
              <w:jc w:val="center"/>
              <w:rPr>
                <w:rFonts w:ascii="Arial" w:hAnsi="Arial" w:cs="Arial"/>
                <w:sz w:val="20"/>
              </w:rPr>
            </w:pPr>
            <w:r w:rsidRPr="0085285C">
              <w:rPr>
                <w:rFonts w:ascii="Arial" w:hAnsi="Arial" w:cs="Arial"/>
                <w:sz w:val="20"/>
              </w:rPr>
              <w:t>2016–2020</w:t>
            </w:r>
          </w:p>
        </w:tc>
        <w:tc>
          <w:tcPr>
            <w:tcW w:w="1801" w:type="dxa"/>
            <w:gridSpan w:val="2"/>
          </w:tcPr>
          <w:p w:rsidR="002F35E5" w:rsidRPr="0085285C" w:rsidRDefault="00BA7B6D" w:rsidP="005914F5">
            <w:pPr>
              <w:spacing w:before="120" w:line="240" w:lineRule="exact"/>
              <w:rPr>
                <w:rFonts w:ascii="Arial" w:hAnsi="Arial" w:cs="Arial"/>
                <w:sz w:val="20"/>
              </w:rPr>
            </w:pPr>
            <w:r>
              <w:rPr>
                <w:rFonts w:ascii="Arial" w:hAnsi="Arial" w:cs="Arial"/>
                <w:noProof/>
                <w:sz w:val="20"/>
              </w:rPr>
              <mc:AlternateContent>
                <mc:Choice Requires="wps">
                  <w:drawing>
                    <wp:anchor distT="0" distB="0" distL="114299" distR="114299" simplePos="0" relativeHeight="251681792" behindDoc="0" locked="0" layoutInCell="1" allowOverlap="1">
                      <wp:simplePos x="0" y="0"/>
                      <wp:positionH relativeFrom="column">
                        <wp:posOffset>2730499</wp:posOffset>
                      </wp:positionH>
                      <wp:positionV relativeFrom="paragraph">
                        <wp:posOffset>880110</wp:posOffset>
                      </wp:positionV>
                      <wp:extent cx="0" cy="635"/>
                      <wp:effectExtent l="0" t="0" r="0" b="184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7B17EA"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002F35E5" w:rsidRPr="0085285C">
              <w:rPr>
                <w:rFonts w:ascii="Arial" w:hAnsi="Arial" w:cs="Arial"/>
                <w:sz w:val="20"/>
              </w:rPr>
              <w:t>Государства – участники СНГ</w:t>
            </w:r>
          </w:p>
        </w:tc>
        <w:tc>
          <w:tcPr>
            <w:tcW w:w="5766" w:type="dxa"/>
          </w:tcPr>
          <w:p w:rsidR="002F35E5" w:rsidRPr="00A16984" w:rsidRDefault="002F35E5" w:rsidP="005914F5">
            <w:pPr>
              <w:pStyle w:val="31"/>
              <w:ind w:firstLine="0"/>
              <w:rPr>
                <w:rFonts w:ascii="Arial" w:hAnsi="Arial" w:cs="Arial"/>
                <w:sz w:val="20"/>
              </w:rPr>
            </w:pPr>
          </w:p>
        </w:tc>
      </w:tr>
      <w:tr w:rsidR="002F35E5" w:rsidRPr="006C2472" w:rsidTr="00DC4D76">
        <w:trPr>
          <w:gridAfter w:val="1"/>
          <w:wAfter w:w="46" w:type="dxa"/>
          <w:cantSplit/>
          <w:trHeight w:val="310"/>
        </w:trPr>
        <w:tc>
          <w:tcPr>
            <w:tcW w:w="15120" w:type="dxa"/>
            <w:gridSpan w:val="11"/>
          </w:tcPr>
          <w:p w:rsidR="002F35E5" w:rsidRPr="006C2472" w:rsidRDefault="002F35E5" w:rsidP="006C2472">
            <w:pPr>
              <w:pStyle w:val="31"/>
              <w:spacing w:before="120" w:after="120"/>
              <w:ind w:firstLine="397"/>
              <w:jc w:val="center"/>
              <w:rPr>
                <w:rFonts w:ascii="Arial" w:hAnsi="Arial" w:cs="Arial"/>
                <w:b/>
                <w:szCs w:val="24"/>
              </w:rPr>
            </w:pPr>
            <w:r w:rsidRPr="006C2472">
              <w:rPr>
                <w:rFonts w:ascii="Arial" w:hAnsi="Arial" w:cs="Arial"/>
                <w:b/>
                <w:szCs w:val="24"/>
              </w:rPr>
              <w:t>7. Госнадзор</w:t>
            </w:r>
          </w:p>
        </w:tc>
      </w:tr>
      <w:tr w:rsidR="002F35E5" w:rsidRPr="00D23A20" w:rsidTr="00DC4D76">
        <w:trPr>
          <w:gridAfter w:val="1"/>
          <w:wAfter w:w="46" w:type="dxa"/>
          <w:cantSplit/>
          <w:trHeight w:val="271"/>
        </w:trPr>
        <w:tc>
          <w:tcPr>
            <w:tcW w:w="15120" w:type="dxa"/>
            <w:gridSpan w:val="11"/>
          </w:tcPr>
          <w:p w:rsidR="002F35E5" w:rsidRPr="00D23A20" w:rsidRDefault="002F35E5" w:rsidP="00FA19B4">
            <w:pPr>
              <w:pStyle w:val="31"/>
              <w:ind w:firstLine="32"/>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86B71" w:rsidRPr="00A16984" w:rsidTr="00DC4D76">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7.1</w:t>
            </w:r>
          </w:p>
        </w:tc>
        <w:tc>
          <w:tcPr>
            <w:tcW w:w="5080" w:type="dxa"/>
            <w:gridSpan w:val="2"/>
          </w:tcPr>
          <w:p w:rsidR="00086B71" w:rsidRPr="003567CE" w:rsidRDefault="00086B71" w:rsidP="005914F5">
            <w:pPr>
              <w:tabs>
                <w:tab w:val="left" w:pos="6024"/>
              </w:tabs>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86B71" w:rsidRPr="00A16984" w:rsidRDefault="00086B71" w:rsidP="006C5F7E">
            <w:pPr>
              <w:pStyle w:val="31"/>
              <w:ind w:firstLine="0"/>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86B71" w:rsidRPr="008C341D" w:rsidRDefault="00086B71" w:rsidP="006C5F7E">
            <w:pPr>
              <w:tabs>
                <w:tab w:val="left" w:pos="720"/>
              </w:tabs>
              <w:jc w:val="both"/>
              <w:rPr>
                <w:rFonts w:ascii="Arial" w:hAnsi="Arial" w:cs="Arial"/>
                <w:sz w:val="20"/>
              </w:rPr>
            </w:pPr>
            <w:r w:rsidRPr="008C341D">
              <w:rPr>
                <w:rFonts w:ascii="Arial" w:hAnsi="Arial" w:cs="Arial"/>
                <w:color w:val="000000"/>
                <w:sz w:val="20"/>
              </w:rPr>
              <w:t>В государствах-участниках СНГ</w:t>
            </w:r>
            <w:r w:rsidR="005C2B12">
              <w:rPr>
                <w:rFonts w:ascii="Arial" w:hAnsi="Arial" w:cs="Arial"/>
                <w:sz w:val="20"/>
              </w:rPr>
              <w:t xml:space="preserve"> в 2016-2018 году проводятся</w:t>
            </w:r>
            <w:r w:rsidRPr="008C341D">
              <w:rPr>
                <w:rFonts w:ascii="Arial" w:hAnsi="Arial" w:cs="Arial"/>
                <w:sz w:val="20"/>
              </w:rPr>
              <w:t xml:space="preserve">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 на соответствие требованиям НД</w:t>
            </w:r>
            <w:r w:rsidR="00F36B22">
              <w:rPr>
                <w:rFonts w:ascii="Arial" w:hAnsi="Arial" w:cs="Arial"/>
                <w:color w:val="000000"/>
                <w:sz w:val="20"/>
              </w:rPr>
              <w:t>.</w:t>
            </w:r>
          </w:p>
          <w:p w:rsidR="00086B71" w:rsidRPr="00F36B22" w:rsidRDefault="00086B71" w:rsidP="006C5F7E">
            <w:pPr>
              <w:pStyle w:val="31"/>
              <w:ind w:firstLine="0"/>
              <w:rPr>
                <w:rFonts w:ascii="Arial" w:hAnsi="Arial" w:cs="Arial"/>
                <w:sz w:val="20"/>
              </w:rPr>
            </w:pPr>
            <w:r w:rsidRPr="00A16984">
              <w:rPr>
                <w:rFonts w:ascii="Arial" w:hAnsi="Arial" w:cs="Arial"/>
                <w:sz w:val="20"/>
              </w:rPr>
              <w:t>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д</w:t>
            </w:r>
            <w:r w:rsidR="00F36B22">
              <w:rPr>
                <w:rFonts w:ascii="Arial" w:hAnsi="Arial" w:cs="Arial"/>
                <w:sz w:val="20"/>
              </w:rPr>
              <w:t xml:space="preserve">еятельности бизнес-сообщества. </w:t>
            </w:r>
            <w:r w:rsidRPr="00A16984">
              <w:rPr>
                <w:rFonts w:ascii="Arial" w:hAnsi="Arial" w:cs="Arial"/>
                <w:sz w:val="20"/>
              </w:rPr>
              <w:t>В законодательные документы вносятся изменения и дополнения, в части оптимизации и упорядочения контрольно-надзорной деятел</w:t>
            </w:r>
            <w:r w:rsidR="00F36B22">
              <w:rPr>
                <w:rFonts w:ascii="Arial" w:hAnsi="Arial" w:cs="Arial"/>
                <w:sz w:val="20"/>
              </w:rPr>
              <w:t>ьности государственных органов.</w:t>
            </w:r>
          </w:p>
        </w:tc>
      </w:tr>
      <w:tr w:rsidR="00086B71" w:rsidRPr="00A16984" w:rsidTr="00DC4D76">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7.2.</w:t>
            </w:r>
          </w:p>
        </w:tc>
        <w:tc>
          <w:tcPr>
            <w:tcW w:w="5080" w:type="dxa"/>
            <w:gridSpan w:val="2"/>
          </w:tcPr>
          <w:p w:rsidR="00086B71" w:rsidRPr="003567CE" w:rsidRDefault="00086B71" w:rsidP="009728D9">
            <w:pPr>
              <w:tabs>
                <w:tab w:val="left" w:pos="6024"/>
              </w:tabs>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86B71" w:rsidRPr="00A16984" w:rsidRDefault="00086B71" w:rsidP="006C5F7E">
            <w:pPr>
              <w:pStyle w:val="cn"/>
              <w:tabs>
                <w:tab w:val="left" w:pos="993"/>
              </w:tabs>
              <w:ind w:left="32"/>
              <w:jc w:val="both"/>
              <w:rPr>
                <w:rFonts w:ascii="Arial" w:hAnsi="Arial" w:cs="Arial"/>
                <w:sz w:val="18"/>
                <w:szCs w:val="18"/>
              </w:rPr>
            </w:pPr>
          </w:p>
        </w:tc>
      </w:tr>
      <w:tr w:rsidR="00086B71" w:rsidRPr="00A16984" w:rsidTr="00DC4D76">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7.3.</w:t>
            </w:r>
          </w:p>
        </w:tc>
        <w:tc>
          <w:tcPr>
            <w:tcW w:w="5080" w:type="dxa"/>
            <w:gridSpan w:val="2"/>
          </w:tcPr>
          <w:p w:rsidR="00086B71" w:rsidRPr="003567CE" w:rsidRDefault="00086B71" w:rsidP="005914F5">
            <w:pPr>
              <w:tabs>
                <w:tab w:val="left" w:pos="6024"/>
              </w:tabs>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gridSpan w:val="4"/>
          </w:tcPr>
          <w:p w:rsidR="00086B71" w:rsidRPr="003567CE" w:rsidRDefault="00086B71"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086B71" w:rsidRPr="003567CE" w:rsidRDefault="00086B71" w:rsidP="005914F5">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86B71" w:rsidRPr="00E86CB4" w:rsidRDefault="00086B71" w:rsidP="006C5F7E">
            <w:pPr>
              <w:pStyle w:val="cn"/>
              <w:tabs>
                <w:tab w:val="left" w:pos="993"/>
              </w:tabs>
              <w:ind w:left="32"/>
              <w:jc w:val="both"/>
              <w:rPr>
                <w:rFonts w:ascii="Arial" w:hAnsi="Arial" w:cs="Arial"/>
                <w:sz w:val="18"/>
                <w:szCs w:val="18"/>
                <w:lang w:val="ru-RU"/>
              </w:rPr>
            </w:pPr>
          </w:p>
        </w:tc>
      </w:tr>
      <w:tr w:rsidR="002F35E5" w:rsidRPr="00A16984" w:rsidTr="00DC4D76">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7.4.</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7E1188" w:rsidRPr="005C2B12" w:rsidRDefault="007E1188" w:rsidP="006C5F7E">
            <w:pPr>
              <w:pStyle w:val="ac"/>
              <w:spacing w:before="0" w:after="0"/>
              <w:jc w:val="both"/>
              <w:rPr>
                <w:rFonts w:ascii="Arial" w:hAnsi="Arial" w:cs="Arial"/>
                <w:color w:val="auto"/>
                <w:sz w:val="20"/>
                <w:szCs w:val="20"/>
              </w:rPr>
            </w:pPr>
            <w:r w:rsidRPr="005C2B12">
              <w:rPr>
                <w:rFonts w:ascii="Arial" w:hAnsi="Arial" w:cs="Arial"/>
                <w:color w:val="auto"/>
                <w:sz w:val="20"/>
                <w:szCs w:val="20"/>
              </w:rPr>
              <w:t xml:space="preserve">Органы госнадзора при проведении проверок используют основные положения и рекомендации РМГ 113-2010 «Оценка степени риска при планировании госнадзора». </w:t>
            </w:r>
          </w:p>
          <w:p w:rsidR="007E1188" w:rsidRPr="00A16984" w:rsidRDefault="007E1188" w:rsidP="006C5F7E">
            <w:pPr>
              <w:pStyle w:val="ac"/>
              <w:spacing w:before="0" w:after="0"/>
              <w:jc w:val="both"/>
              <w:rPr>
                <w:rFonts w:ascii="Arial" w:hAnsi="Arial" w:cs="Arial"/>
                <w:sz w:val="18"/>
                <w:szCs w:val="18"/>
              </w:rPr>
            </w:pPr>
            <w:r w:rsidRPr="005C2B12">
              <w:rPr>
                <w:rFonts w:ascii="Arial" w:hAnsi="Arial" w:cs="Arial"/>
                <w:color w:val="auto"/>
                <w:sz w:val="20"/>
                <w:szCs w:val="20"/>
              </w:rPr>
              <w:t>РМГ 113-2010 определяют порядок и содержание работ по оценке степени риска при планировании госнадзора</w:t>
            </w:r>
            <w:r w:rsidR="00F36B22">
              <w:rPr>
                <w:rFonts w:ascii="Arial" w:hAnsi="Arial" w:cs="Arial"/>
                <w:color w:val="auto"/>
                <w:sz w:val="20"/>
                <w:szCs w:val="20"/>
              </w:rPr>
              <w:t>.</w:t>
            </w:r>
          </w:p>
        </w:tc>
      </w:tr>
      <w:tr w:rsidR="002F35E5" w:rsidRPr="00A16984" w:rsidTr="00DC4D76">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7.5.</w:t>
            </w:r>
          </w:p>
        </w:tc>
        <w:tc>
          <w:tcPr>
            <w:tcW w:w="5080" w:type="dxa"/>
            <w:gridSpan w:val="2"/>
          </w:tcPr>
          <w:p w:rsidR="002F35E5" w:rsidRPr="003567CE" w:rsidRDefault="002F35E5" w:rsidP="005914F5">
            <w:pPr>
              <w:tabs>
                <w:tab w:val="left" w:pos="6024"/>
              </w:tabs>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gridSpan w:val="4"/>
          </w:tcPr>
          <w:p w:rsidR="002F35E5" w:rsidRPr="003567CE" w:rsidRDefault="002F35E5"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2F35E5" w:rsidRPr="003567CE" w:rsidRDefault="002F35E5" w:rsidP="005914F5">
            <w:pPr>
              <w:rPr>
                <w:rFonts w:ascii="Arial" w:hAnsi="Arial" w:cs="Arial"/>
                <w:sz w:val="20"/>
              </w:rPr>
            </w:pPr>
            <w:r w:rsidRPr="003567CE">
              <w:rPr>
                <w:rFonts w:ascii="Arial" w:hAnsi="Arial" w:cs="Arial"/>
                <w:sz w:val="20"/>
              </w:rPr>
              <w:t>Национальные органы</w:t>
            </w:r>
          </w:p>
        </w:tc>
        <w:tc>
          <w:tcPr>
            <w:tcW w:w="5800" w:type="dxa"/>
            <w:gridSpan w:val="2"/>
          </w:tcPr>
          <w:p w:rsidR="00FC7557" w:rsidRPr="00712DA7" w:rsidRDefault="00FC7557" w:rsidP="006C5F7E">
            <w:pPr>
              <w:jc w:val="both"/>
              <w:rPr>
                <w:rFonts w:ascii="Arial" w:hAnsi="Arial" w:cs="Arial"/>
                <w:sz w:val="20"/>
              </w:rPr>
            </w:pPr>
            <w:r w:rsidRPr="00712DA7">
              <w:rPr>
                <w:rFonts w:ascii="Arial" w:hAnsi="Arial" w:cs="Arial"/>
                <w:sz w:val="20"/>
              </w:rPr>
              <w:t>Госстандар</w:t>
            </w:r>
            <w:r>
              <w:rPr>
                <w:rFonts w:ascii="Arial" w:hAnsi="Arial" w:cs="Arial"/>
                <w:sz w:val="20"/>
              </w:rPr>
              <w:t xml:space="preserve">т Республики Беларусь </w:t>
            </w:r>
            <w:r w:rsidR="007570D1">
              <w:rPr>
                <w:rFonts w:ascii="Arial" w:hAnsi="Arial" w:cs="Arial"/>
                <w:sz w:val="20"/>
              </w:rPr>
              <w:t>будет проводить</w:t>
            </w:r>
            <w:r w:rsidRPr="00712DA7">
              <w:rPr>
                <w:rFonts w:ascii="Arial" w:hAnsi="Arial" w:cs="Arial"/>
                <w:sz w:val="20"/>
              </w:rPr>
              <w:t xml:space="preserve">  актуализацию ПМГ 32-2006 «Порядок взаимодействия органов государственного надзора за соблюдением технических регламентов» (с изменением №1 ПМГ 32-2006) и ПМГ 33-2006 «Порядок проведения проверок безопасности взаимопоставляемой продукции».</w:t>
            </w:r>
          </w:p>
          <w:p w:rsidR="002F35E5" w:rsidRPr="00FB073A" w:rsidRDefault="00FC7557" w:rsidP="009844C8">
            <w:pPr>
              <w:jc w:val="both"/>
              <w:rPr>
                <w:rFonts w:ascii="Arial" w:hAnsi="Arial" w:cs="Arial"/>
                <w:sz w:val="20"/>
              </w:rPr>
            </w:pPr>
            <w:r w:rsidRPr="00712DA7">
              <w:rPr>
                <w:rFonts w:ascii="Arial" w:hAnsi="Arial" w:cs="Arial"/>
                <w:sz w:val="20"/>
              </w:rPr>
              <w:t xml:space="preserve">После изучения </w:t>
            </w:r>
            <w:r w:rsidR="009844C8">
              <w:rPr>
                <w:rFonts w:ascii="Arial" w:hAnsi="Arial" w:cs="Arial"/>
                <w:sz w:val="20"/>
              </w:rPr>
              <w:t>опыта национальных органов об оценке риска</w:t>
            </w:r>
            <w:r w:rsidRPr="00712DA7">
              <w:rPr>
                <w:rFonts w:ascii="Arial" w:hAnsi="Arial" w:cs="Arial"/>
                <w:sz w:val="20"/>
              </w:rPr>
              <w:t xml:space="preserve">, </w:t>
            </w:r>
            <w:r w:rsidR="009844C8">
              <w:rPr>
                <w:rFonts w:ascii="Arial" w:hAnsi="Arial" w:cs="Arial"/>
                <w:sz w:val="20"/>
              </w:rPr>
              <w:t xml:space="preserve">на очередном заседании НТНКН, будет рассмотрен вопрос о </w:t>
            </w:r>
            <w:r w:rsidRPr="00712DA7">
              <w:rPr>
                <w:rFonts w:ascii="Arial" w:hAnsi="Arial" w:cs="Arial"/>
                <w:bCs/>
                <w:sz w:val="20"/>
              </w:rPr>
              <w:t>целесообразности актуализации РМГ 113-2010 «Оценка степени риска при планировании госнадзора» на очередном заседании НТКН.</w:t>
            </w:r>
            <w:r w:rsidR="009844C8">
              <w:rPr>
                <w:rFonts w:ascii="Arial" w:hAnsi="Arial" w:cs="Arial"/>
                <w:bCs/>
                <w:sz w:val="20"/>
              </w:rPr>
              <w:t xml:space="preserve"> Будет проведена актуализация </w:t>
            </w:r>
            <w:r w:rsidRPr="00712DA7">
              <w:rPr>
                <w:rFonts w:ascii="Arial" w:hAnsi="Arial" w:cs="Arial"/>
                <w:sz w:val="20"/>
              </w:rPr>
              <w:t xml:space="preserve"> РМГ 114-2010 «Порядок проведения изучения (мониторинга) безопасности продукции на рынке».</w:t>
            </w:r>
          </w:p>
        </w:tc>
      </w:tr>
      <w:tr w:rsidR="002F35E5" w:rsidRPr="00A16984" w:rsidTr="00DC4D76">
        <w:trPr>
          <w:gridAfter w:val="1"/>
          <w:wAfter w:w="46" w:type="dxa"/>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7.6.</w:t>
            </w:r>
          </w:p>
        </w:tc>
        <w:tc>
          <w:tcPr>
            <w:tcW w:w="5080" w:type="dxa"/>
            <w:gridSpan w:val="2"/>
          </w:tcPr>
          <w:p w:rsidR="002F35E5" w:rsidRPr="009E22C6" w:rsidRDefault="002F35E5" w:rsidP="005914F5">
            <w:pPr>
              <w:tabs>
                <w:tab w:val="left" w:pos="6024"/>
              </w:tabs>
              <w:jc w:val="both"/>
              <w:rPr>
                <w:rFonts w:ascii="Arial" w:hAnsi="Arial" w:cs="Arial"/>
                <w:sz w:val="20"/>
              </w:rPr>
            </w:pPr>
            <w:r w:rsidRPr="009E22C6">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gridSpan w:val="4"/>
          </w:tcPr>
          <w:p w:rsidR="002F35E5" w:rsidRPr="009E22C6" w:rsidRDefault="002F35E5" w:rsidP="005914F5">
            <w:pPr>
              <w:pStyle w:val="31"/>
              <w:ind w:firstLine="0"/>
              <w:jc w:val="center"/>
              <w:rPr>
                <w:rFonts w:ascii="Arial" w:hAnsi="Arial" w:cs="Arial"/>
                <w:sz w:val="20"/>
              </w:rPr>
            </w:pPr>
            <w:r w:rsidRPr="009E22C6">
              <w:rPr>
                <w:rFonts w:ascii="Arial" w:hAnsi="Arial" w:cs="Arial"/>
                <w:sz w:val="20"/>
              </w:rPr>
              <w:t>2016-2020</w:t>
            </w:r>
          </w:p>
        </w:tc>
        <w:tc>
          <w:tcPr>
            <w:tcW w:w="1767" w:type="dxa"/>
          </w:tcPr>
          <w:p w:rsidR="002F35E5" w:rsidRPr="009E22C6" w:rsidRDefault="002F35E5" w:rsidP="005914F5">
            <w:pPr>
              <w:rPr>
                <w:rFonts w:ascii="Arial" w:hAnsi="Arial" w:cs="Arial"/>
                <w:sz w:val="20"/>
              </w:rPr>
            </w:pPr>
            <w:r w:rsidRPr="009E22C6">
              <w:rPr>
                <w:rFonts w:ascii="Arial" w:hAnsi="Arial" w:cs="Arial"/>
                <w:sz w:val="20"/>
              </w:rPr>
              <w:t>Национальные органы</w:t>
            </w:r>
          </w:p>
        </w:tc>
        <w:tc>
          <w:tcPr>
            <w:tcW w:w="5800" w:type="dxa"/>
            <w:gridSpan w:val="2"/>
          </w:tcPr>
          <w:p w:rsidR="002F35E5" w:rsidRPr="009E22C6" w:rsidRDefault="002C2AA8" w:rsidP="006C5F7E">
            <w:pPr>
              <w:pStyle w:val="12"/>
              <w:autoSpaceDE w:val="0"/>
              <w:autoSpaceDN w:val="0"/>
              <w:adjustRightInd w:val="0"/>
              <w:spacing w:after="0" w:line="240" w:lineRule="auto"/>
              <w:ind w:left="0"/>
              <w:jc w:val="both"/>
              <w:rPr>
                <w:rFonts w:ascii="Arial" w:hAnsi="Arial" w:cs="Arial"/>
                <w:sz w:val="20"/>
                <w:szCs w:val="20"/>
              </w:rPr>
            </w:pPr>
            <w:r w:rsidRPr="009E22C6">
              <w:rPr>
                <w:rFonts w:ascii="Arial" w:hAnsi="Arial" w:cs="Arial"/>
                <w:sz w:val="20"/>
                <w:szCs w:val="20"/>
              </w:rPr>
              <w:t>Российская Федерация</w:t>
            </w:r>
            <w:r w:rsidR="00365154" w:rsidRPr="009E22C6">
              <w:rPr>
                <w:rFonts w:ascii="Arial" w:hAnsi="Arial" w:cs="Arial"/>
                <w:sz w:val="20"/>
                <w:szCs w:val="20"/>
              </w:rPr>
              <w:t>.</w:t>
            </w:r>
          </w:p>
          <w:p w:rsidR="00365154" w:rsidRPr="009E22C6" w:rsidRDefault="00365154" w:rsidP="006C5F7E">
            <w:pPr>
              <w:pStyle w:val="12"/>
              <w:autoSpaceDE w:val="0"/>
              <w:autoSpaceDN w:val="0"/>
              <w:adjustRightInd w:val="0"/>
              <w:spacing w:after="0" w:line="240" w:lineRule="auto"/>
              <w:ind w:left="0"/>
              <w:jc w:val="both"/>
              <w:rPr>
                <w:rFonts w:ascii="Arial" w:hAnsi="Arial" w:cs="Arial"/>
                <w:sz w:val="20"/>
                <w:szCs w:val="20"/>
              </w:rPr>
            </w:pPr>
            <w:r w:rsidRPr="009E22C6">
              <w:rPr>
                <w:rFonts w:ascii="Arial" w:hAnsi="Arial" w:cs="Arial"/>
                <w:sz w:val="20"/>
                <w:szCs w:val="20"/>
              </w:rPr>
              <w:t>В 2017 году 38 должностных лиц Росстандарта и территориальных органов, осуществляющие государственный контроль (надзор), прошли повышение квалификации.</w:t>
            </w:r>
          </w:p>
          <w:p w:rsidR="00365154" w:rsidRPr="009E22C6" w:rsidRDefault="00365154" w:rsidP="00365154">
            <w:pPr>
              <w:pStyle w:val="12"/>
              <w:autoSpaceDE w:val="0"/>
              <w:autoSpaceDN w:val="0"/>
              <w:adjustRightInd w:val="0"/>
              <w:spacing w:after="0" w:line="240" w:lineRule="auto"/>
              <w:ind w:left="0"/>
              <w:jc w:val="both"/>
              <w:rPr>
                <w:rFonts w:ascii="Arial" w:hAnsi="Arial" w:cs="Arial"/>
                <w:sz w:val="20"/>
              </w:rPr>
            </w:pPr>
            <w:r w:rsidRPr="009E22C6">
              <w:rPr>
                <w:rFonts w:ascii="Arial" w:hAnsi="Arial" w:cs="Arial"/>
                <w:sz w:val="20"/>
                <w:szCs w:val="20"/>
              </w:rPr>
              <w:t>На базе ФГАУО ДПО «Академия стандартизации, метрологии и сертификации (учебная)» проведено обучение более 50 должностных лиц территориальных органов Росстандарта.</w:t>
            </w:r>
          </w:p>
        </w:tc>
      </w:tr>
      <w:tr w:rsidR="002F35E5" w:rsidRPr="00A16984" w:rsidTr="00DC4D76">
        <w:trPr>
          <w:gridAfter w:val="1"/>
          <w:wAfter w:w="46" w:type="dxa"/>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7.7.</w:t>
            </w:r>
          </w:p>
        </w:tc>
        <w:tc>
          <w:tcPr>
            <w:tcW w:w="5080" w:type="dxa"/>
            <w:gridSpan w:val="2"/>
          </w:tcPr>
          <w:p w:rsidR="002F35E5" w:rsidRPr="009E22C6" w:rsidRDefault="002F35E5" w:rsidP="005914F5">
            <w:pPr>
              <w:tabs>
                <w:tab w:val="left" w:pos="6024"/>
              </w:tabs>
              <w:jc w:val="both"/>
              <w:rPr>
                <w:rFonts w:ascii="Arial" w:hAnsi="Arial" w:cs="Arial"/>
                <w:sz w:val="20"/>
              </w:rPr>
            </w:pPr>
            <w:r w:rsidRPr="009E22C6">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gridSpan w:val="4"/>
          </w:tcPr>
          <w:p w:rsidR="002F35E5" w:rsidRPr="009E22C6" w:rsidRDefault="002F35E5" w:rsidP="005914F5">
            <w:pPr>
              <w:pStyle w:val="31"/>
              <w:ind w:firstLine="0"/>
              <w:jc w:val="center"/>
              <w:rPr>
                <w:rFonts w:ascii="Arial" w:hAnsi="Arial" w:cs="Arial"/>
                <w:sz w:val="20"/>
              </w:rPr>
            </w:pPr>
            <w:r w:rsidRPr="009E22C6">
              <w:rPr>
                <w:rFonts w:ascii="Arial" w:hAnsi="Arial" w:cs="Arial"/>
                <w:sz w:val="20"/>
              </w:rPr>
              <w:t>2016-2020</w:t>
            </w:r>
          </w:p>
        </w:tc>
        <w:tc>
          <w:tcPr>
            <w:tcW w:w="1767" w:type="dxa"/>
          </w:tcPr>
          <w:p w:rsidR="002F35E5" w:rsidRPr="009E22C6" w:rsidRDefault="002F35E5" w:rsidP="005914F5">
            <w:pPr>
              <w:rPr>
                <w:rFonts w:ascii="Arial" w:hAnsi="Arial" w:cs="Arial"/>
                <w:sz w:val="20"/>
              </w:rPr>
            </w:pPr>
            <w:r w:rsidRPr="009E22C6">
              <w:rPr>
                <w:rFonts w:ascii="Arial" w:hAnsi="Arial" w:cs="Arial"/>
                <w:sz w:val="20"/>
              </w:rPr>
              <w:t>Национальные органы</w:t>
            </w:r>
          </w:p>
        </w:tc>
        <w:tc>
          <w:tcPr>
            <w:tcW w:w="5800" w:type="dxa"/>
            <w:gridSpan w:val="2"/>
          </w:tcPr>
          <w:p w:rsidR="00530D78" w:rsidRPr="00795017" w:rsidRDefault="00530D78" w:rsidP="00530D78">
            <w:pPr>
              <w:pStyle w:val="a6"/>
              <w:widowControl w:val="0"/>
              <w:tabs>
                <w:tab w:val="clear" w:pos="4677"/>
                <w:tab w:val="clear" w:pos="9355"/>
                <w:tab w:val="center" w:pos="1134"/>
                <w:tab w:val="center" w:pos="4153"/>
                <w:tab w:val="right" w:pos="8306"/>
              </w:tabs>
              <w:suppressAutoHyphens/>
              <w:snapToGrid w:val="0"/>
              <w:spacing w:before="60" w:after="60"/>
              <w:ind w:left="68"/>
              <w:jc w:val="both"/>
              <w:rPr>
                <w:rFonts w:ascii="Arial" w:hAnsi="Arial" w:cs="Arial"/>
                <w:sz w:val="20"/>
              </w:rPr>
            </w:pPr>
            <w:r w:rsidRPr="005E15FB">
              <w:rPr>
                <w:rFonts w:ascii="Arial" w:hAnsi="Arial" w:cs="Arial"/>
                <w:sz w:val="20"/>
              </w:rPr>
              <w:t>По сообщению Росстандарта информационная система «Опасные товары», предназначенная для сбора информации о присутствующей на рынке СНГ опасной продукции и (или) продукции не соответствующей требованиям нормативных документов, не эксплуатируется с 2015 года.</w:t>
            </w:r>
            <w:r w:rsidR="00730556">
              <w:rPr>
                <w:rFonts w:ascii="Arial" w:hAnsi="Arial" w:cs="Arial"/>
                <w:sz w:val="20"/>
              </w:rPr>
              <w:t xml:space="preserve"> </w:t>
            </w:r>
            <w:r w:rsidRPr="005E15FB">
              <w:rPr>
                <w:rFonts w:ascii="Arial" w:hAnsi="Arial" w:cs="Arial"/>
                <w:sz w:val="20"/>
              </w:rPr>
              <w:t>В настоящее время Росстандарт прорабатывает варианты разработки новой информационной системы по сбору и обработке случаев причинения вреда вследствие нарушения требований технических регламентов, а также подготовки со</w:t>
            </w:r>
            <w:r w:rsidRPr="00795017">
              <w:rPr>
                <w:rFonts w:ascii="Arial" w:hAnsi="Arial" w:cs="Arial"/>
                <w:sz w:val="20"/>
              </w:rPr>
              <w:t>ответствующей правовой базы.</w:t>
            </w:r>
          </w:p>
          <w:p w:rsidR="003B0BD8" w:rsidRPr="009E22C6" w:rsidRDefault="00530D78" w:rsidP="00530D78">
            <w:pPr>
              <w:pStyle w:val="a6"/>
              <w:widowControl w:val="0"/>
              <w:tabs>
                <w:tab w:val="clear" w:pos="4677"/>
                <w:tab w:val="clear" w:pos="9355"/>
                <w:tab w:val="center" w:pos="1134"/>
                <w:tab w:val="center" w:pos="4153"/>
                <w:tab w:val="right" w:pos="8306"/>
              </w:tabs>
              <w:suppressAutoHyphens/>
              <w:snapToGrid w:val="0"/>
              <w:spacing w:before="60" w:after="60"/>
              <w:ind w:left="68"/>
              <w:jc w:val="both"/>
              <w:rPr>
                <w:rFonts w:ascii="Arial" w:hAnsi="Arial" w:cs="Arial"/>
                <w:sz w:val="20"/>
              </w:rPr>
            </w:pPr>
            <w:r>
              <w:rPr>
                <w:rFonts w:ascii="Arial" w:hAnsi="Arial" w:cs="Arial"/>
                <w:sz w:val="20"/>
              </w:rPr>
              <w:t xml:space="preserve">В связи с этим предлагается снять вопрос с рассмотрения НТКН и </w:t>
            </w:r>
            <w:r w:rsidRPr="00795017">
              <w:rPr>
                <w:rFonts w:ascii="Arial" w:hAnsi="Arial" w:cs="Arial"/>
                <w:sz w:val="20"/>
              </w:rPr>
              <w:t>исключить из Плана действий МГС (исх. №АК-8948/05 от 01.06.2018).</w:t>
            </w:r>
          </w:p>
        </w:tc>
      </w:tr>
      <w:tr w:rsidR="002F35E5" w:rsidRPr="00A16984" w:rsidTr="00DC4D76">
        <w:trPr>
          <w:gridAfter w:val="1"/>
          <w:wAfter w:w="46" w:type="dxa"/>
          <w:cantSplit/>
          <w:trHeight w:val="348"/>
        </w:trPr>
        <w:tc>
          <w:tcPr>
            <w:tcW w:w="854" w:type="dxa"/>
            <w:gridSpan w:val="2"/>
          </w:tcPr>
          <w:p w:rsidR="002F35E5" w:rsidRPr="009E22C6" w:rsidRDefault="002F35E5" w:rsidP="005914F5">
            <w:pPr>
              <w:tabs>
                <w:tab w:val="left" w:pos="6024"/>
              </w:tabs>
              <w:jc w:val="both"/>
              <w:rPr>
                <w:rFonts w:ascii="Arial" w:hAnsi="Arial" w:cs="Arial"/>
                <w:sz w:val="20"/>
              </w:rPr>
            </w:pPr>
            <w:r w:rsidRPr="009E22C6">
              <w:rPr>
                <w:rFonts w:ascii="Arial" w:hAnsi="Arial" w:cs="Arial"/>
                <w:sz w:val="20"/>
              </w:rPr>
              <w:t>7.8.</w:t>
            </w:r>
          </w:p>
        </w:tc>
        <w:tc>
          <w:tcPr>
            <w:tcW w:w="5080" w:type="dxa"/>
            <w:gridSpan w:val="2"/>
          </w:tcPr>
          <w:p w:rsidR="00365154" w:rsidRPr="009E22C6" w:rsidRDefault="002F35E5" w:rsidP="006972AF">
            <w:pPr>
              <w:tabs>
                <w:tab w:val="left" w:pos="6024"/>
              </w:tabs>
              <w:jc w:val="both"/>
              <w:rPr>
                <w:rFonts w:ascii="Arial" w:hAnsi="Arial" w:cs="Arial"/>
                <w:sz w:val="20"/>
              </w:rPr>
            </w:pPr>
            <w:r w:rsidRPr="009E22C6">
              <w:rPr>
                <w:rFonts w:ascii="Arial" w:hAnsi="Arial" w:cs="Arial"/>
                <w:sz w:val="20"/>
              </w:rPr>
              <w:t>Обмен опытом и информацией в области контроля и надзора за соблюдением требований технических регламентовмежду органами надзора стран-участников СНГ.</w:t>
            </w:r>
          </w:p>
        </w:tc>
        <w:tc>
          <w:tcPr>
            <w:tcW w:w="1619" w:type="dxa"/>
            <w:gridSpan w:val="4"/>
          </w:tcPr>
          <w:p w:rsidR="002F35E5" w:rsidRPr="009E22C6" w:rsidRDefault="002F35E5" w:rsidP="005914F5">
            <w:pPr>
              <w:pStyle w:val="31"/>
              <w:ind w:firstLine="0"/>
              <w:jc w:val="center"/>
              <w:rPr>
                <w:rFonts w:ascii="Arial" w:hAnsi="Arial" w:cs="Arial"/>
                <w:sz w:val="20"/>
              </w:rPr>
            </w:pPr>
            <w:r w:rsidRPr="009E22C6">
              <w:rPr>
                <w:rFonts w:ascii="Arial" w:hAnsi="Arial" w:cs="Arial"/>
                <w:sz w:val="20"/>
              </w:rPr>
              <w:t>2016-2020</w:t>
            </w:r>
          </w:p>
        </w:tc>
        <w:tc>
          <w:tcPr>
            <w:tcW w:w="1767" w:type="dxa"/>
          </w:tcPr>
          <w:p w:rsidR="002F35E5" w:rsidRPr="009E22C6" w:rsidRDefault="002F35E5" w:rsidP="005914F5">
            <w:pPr>
              <w:rPr>
                <w:rFonts w:ascii="Arial" w:hAnsi="Arial" w:cs="Arial"/>
                <w:sz w:val="20"/>
              </w:rPr>
            </w:pPr>
            <w:r w:rsidRPr="009E22C6">
              <w:rPr>
                <w:rFonts w:ascii="Arial" w:hAnsi="Arial" w:cs="Arial"/>
                <w:sz w:val="20"/>
              </w:rPr>
              <w:t>Национальные органы</w:t>
            </w:r>
          </w:p>
        </w:tc>
        <w:tc>
          <w:tcPr>
            <w:tcW w:w="5800" w:type="dxa"/>
            <w:gridSpan w:val="2"/>
          </w:tcPr>
          <w:p w:rsidR="002F35E5" w:rsidRPr="009E22C6" w:rsidRDefault="00FB073A" w:rsidP="006972AF">
            <w:pPr>
              <w:tabs>
                <w:tab w:val="left" w:pos="6024"/>
              </w:tabs>
              <w:jc w:val="both"/>
              <w:rPr>
                <w:rFonts w:ascii="Arial" w:hAnsi="Arial" w:cs="Arial"/>
                <w:sz w:val="20"/>
              </w:rPr>
            </w:pPr>
            <w:r w:rsidRPr="009E22C6">
              <w:rPr>
                <w:rFonts w:ascii="Arial" w:hAnsi="Arial" w:cs="Arial"/>
                <w:sz w:val="20"/>
              </w:rPr>
              <w:t>Обмен опытом и информацией в области контроля и надзора за соблюдением требований технических регламентовмежду органами надзора стран-участников СНГ проводится в рамках заседаний НТКН</w:t>
            </w:r>
            <w:r w:rsidR="00BC14C8" w:rsidRPr="009E22C6">
              <w:rPr>
                <w:rFonts w:ascii="Arial" w:hAnsi="Arial" w:cs="Arial"/>
                <w:sz w:val="20"/>
              </w:rPr>
              <w:t>.</w:t>
            </w:r>
          </w:p>
        </w:tc>
      </w:tr>
      <w:tr w:rsidR="002F35E5" w:rsidRPr="00A16984" w:rsidTr="00DC4D76">
        <w:trPr>
          <w:gridAfter w:val="1"/>
          <w:wAfter w:w="46" w:type="dxa"/>
          <w:cantSplit/>
          <w:trHeight w:val="547"/>
        </w:trPr>
        <w:tc>
          <w:tcPr>
            <w:tcW w:w="15120" w:type="dxa"/>
            <w:gridSpan w:val="11"/>
          </w:tcPr>
          <w:p w:rsidR="002F35E5" w:rsidRPr="00A16984" w:rsidRDefault="002F35E5"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2F35E5" w:rsidRPr="00A16984" w:rsidTr="00DC4D76">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8.1.</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2F35E5" w:rsidRPr="00A16984" w:rsidRDefault="002F35E5"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p w:rsidR="002F35E5" w:rsidRPr="00A16984" w:rsidRDefault="002F35E5" w:rsidP="005914F5">
            <w:pPr>
              <w:pStyle w:val="31"/>
              <w:ind w:firstLine="0"/>
              <w:jc w:val="left"/>
              <w:rPr>
                <w:rFonts w:ascii="Arial" w:hAnsi="Arial" w:cs="Arial"/>
                <w:sz w:val="20"/>
              </w:rPr>
            </w:pPr>
            <w:r w:rsidRPr="00A16984">
              <w:rPr>
                <w:rFonts w:ascii="Arial" w:hAnsi="Arial" w:cs="Arial"/>
                <w:sz w:val="20"/>
              </w:rPr>
              <w:t>Бюро по стандартам МГС</w:t>
            </w:r>
          </w:p>
          <w:p w:rsidR="002F35E5" w:rsidRPr="00A16984" w:rsidRDefault="002F35E5" w:rsidP="005914F5">
            <w:pPr>
              <w:pStyle w:val="31"/>
              <w:ind w:firstLine="0"/>
              <w:jc w:val="center"/>
              <w:rPr>
                <w:rFonts w:ascii="Arial" w:hAnsi="Arial" w:cs="Arial"/>
                <w:sz w:val="20"/>
              </w:rPr>
            </w:pPr>
          </w:p>
        </w:tc>
        <w:tc>
          <w:tcPr>
            <w:tcW w:w="5800" w:type="dxa"/>
            <w:gridSpan w:val="2"/>
          </w:tcPr>
          <w:p w:rsidR="002F35E5" w:rsidRDefault="002B6EF8" w:rsidP="005914F5">
            <w:pPr>
              <w:pStyle w:val="31"/>
              <w:ind w:firstLine="0"/>
              <w:rPr>
                <w:rFonts w:ascii="Arial" w:hAnsi="Arial" w:cs="Arial"/>
                <w:sz w:val="20"/>
              </w:rPr>
            </w:pPr>
            <w:r>
              <w:rPr>
                <w:rFonts w:ascii="Arial" w:hAnsi="Arial" w:cs="Arial"/>
                <w:sz w:val="20"/>
              </w:rPr>
              <w:t>Подписан</w:t>
            </w:r>
            <w:r w:rsidR="00FA26A8" w:rsidRPr="005C2B12">
              <w:rPr>
                <w:rFonts w:ascii="Arial" w:hAnsi="Arial" w:cs="Arial"/>
                <w:sz w:val="20"/>
              </w:rPr>
              <w:t xml:space="preserve"> </w:t>
            </w:r>
            <w:r w:rsidR="00FA26A8" w:rsidRPr="00730556">
              <w:rPr>
                <w:rFonts w:ascii="Arial" w:hAnsi="Arial" w:cs="Arial"/>
                <w:sz w:val="20"/>
              </w:rPr>
              <w:t>на 51-м заседании</w:t>
            </w:r>
            <w:r w:rsidR="00FA26A8" w:rsidRPr="005C2B12">
              <w:rPr>
                <w:rFonts w:ascii="Arial" w:hAnsi="Arial" w:cs="Arial"/>
                <w:sz w:val="20"/>
              </w:rPr>
              <w:t xml:space="preserve"> Меморандум о сотрудничестве между МГС и Американским обществом по испытанию материалов </w:t>
            </w:r>
            <w:r w:rsidR="00FA26A8" w:rsidRPr="005C2B12">
              <w:rPr>
                <w:rFonts w:ascii="Arial" w:hAnsi="Arial" w:cs="Arial"/>
                <w:sz w:val="20"/>
                <w:lang w:val="en-US"/>
              </w:rPr>
              <w:t>ASTM</w:t>
            </w:r>
            <w:r w:rsidR="0089125F">
              <w:rPr>
                <w:rFonts w:ascii="Arial" w:hAnsi="Arial" w:cs="Arial"/>
                <w:sz w:val="20"/>
              </w:rPr>
              <w:t xml:space="preserve"> </w:t>
            </w:r>
            <w:r w:rsidR="00FA26A8" w:rsidRPr="005C2B12">
              <w:rPr>
                <w:rFonts w:ascii="Arial" w:hAnsi="Arial" w:cs="Arial"/>
                <w:sz w:val="20"/>
                <w:lang w:val="en-US"/>
              </w:rPr>
              <w:t>International</w:t>
            </w:r>
            <w:r w:rsidR="00EA3C2F">
              <w:rPr>
                <w:rFonts w:ascii="Arial" w:hAnsi="Arial" w:cs="Arial"/>
                <w:sz w:val="20"/>
              </w:rPr>
              <w:t xml:space="preserve">. </w:t>
            </w:r>
          </w:p>
          <w:p w:rsidR="00EA3C2F" w:rsidRPr="00EA3C2F" w:rsidRDefault="00EA3C2F" w:rsidP="005914F5">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заседании НТКС.</w:t>
            </w:r>
          </w:p>
        </w:tc>
      </w:tr>
      <w:tr w:rsidR="002F35E5" w:rsidRPr="00A16984" w:rsidTr="00DC4D76">
        <w:trPr>
          <w:gridAfter w:val="1"/>
          <w:wAfter w:w="46" w:type="dxa"/>
          <w:trHeight w:val="4275"/>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8.2.</w:t>
            </w:r>
          </w:p>
        </w:tc>
        <w:tc>
          <w:tcPr>
            <w:tcW w:w="5114" w:type="dxa"/>
            <w:gridSpan w:val="4"/>
          </w:tcPr>
          <w:p w:rsidR="002F35E5" w:rsidRPr="00A16984" w:rsidRDefault="002F35E5" w:rsidP="005914F5">
            <w:pPr>
              <w:jc w:val="both"/>
              <w:rPr>
                <w:rFonts w:ascii="Arial" w:hAnsi="Arial" w:cs="Arial"/>
                <w:sz w:val="20"/>
              </w:rPr>
            </w:pPr>
            <w:r w:rsidRPr="00A16984">
              <w:rPr>
                <w:rFonts w:ascii="Arial" w:hAnsi="Arial" w:cs="Arial"/>
                <w:sz w:val="20"/>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2F35E5" w:rsidRPr="00A16984" w:rsidRDefault="002F35E5" w:rsidP="005914F5">
            <w:pPr>
              <w:jc w:val="both"/>
              <w:rPr>
                <w:rFonts w:ascii="Arial" w:hAnsi="Arial" w:cs="Arial"/>
                <w:sz w:val="20"/>
              </w:rPr>
            </w:pPr>
            <w:r w:rsidRPr="00A16984">
              <w:rPr>
                <w:rFonts w:ascii="Arial" w:hAnsi="Arial" w:cs="Arial"/>
                <w:sz w:val="20"/>
              </w:rPr>
              <w:t>Пропаганда опыта в рамках отраслей:</w:t>
            </w:r>
          </w:p>
          <w:p w:rsidR="002F35E5" w:rsidRPr="006C2472" w:rsidRDefault="002F35E5" w:rsidP="005914F5">
            <w:pPr>
              <w:pStyle w:val="21"/>
              <w:numPr>
                <w:ilvl w:val="0"/>
                <w:numId w:val="5"/>
              </w:numPr>
              <w:spacing w:after="0" w:line="200" w:lineRule="atLeast"/>
              <w:jc w:val="both"/>
              <w:rPr>
                <w:rFonts w:ascii="Arial" w:hAnsi="Arial" w:cs="Arial"/>
                <w:sz w:val="20"/>
              </w:rPr>
            </w:pPr>
            <w:r w:rsidRPr="006C2472">
              <w:rPr>
                <w:rFonts w:ascii="Arial" w:hAnsi="Arial" w:cs="Arial"/>
                <w:sz w:val="20"/>
              </w:rPr>
              <w:t>практика разработки международных и европейских стандартов;</w:t>
            </w:r>
          </w:p>
          <w:p w:rsidR="002F35E5" w:rsidRPr="006C2472" w:rsidRDefault="002F35E5" w:rsidP="005914F5">
            <w:pPr>
              <w:pStyle w:val="21"/>
              <w:numPr>
                <w:ilvl w:val="0"/>
                <w:numId w:val="5"/>
              </w:numPr>
              <w:spacing w:after="0" w:line="200" w:lineRule="atLeast"/>
              <w:jc w:val="both"/>
              <w:rPr>
                <w:rFonts w:ascii="Arial" w:hAnsi="Arial" w:cs="Arial"/>
                <w:sz w:val="20"/>
              </w:rPr>
            </w:pPr>
            <w:r w:rsidRPr="006C2472">
              <w:rPr>
                <w:rFonts w:ascii="Arial" w:hAnsi="Arial" w:cs="Arial"/>
                <w:sz w:val="20"/>
              </w:rPr>
              <w:t>практика работы технических комитетов по стандартизации ISO, IEC, ITU, CEN, CENELEC и ETSI;</w:t>
            </w:r>
          </w:p>
          <w:p w:rsidR="002F35E5" w:rsidRPr="006C2472" w:rsidRDefault="002F35E5" w:rsidP="005914F5">
            <w:pPr>
              <w:pStyle w:val="21"/>
              <w:numPr>
                <w:ilvl w:val="0"/>
                <w:numId w:val="5"/>
              </w:numPr>
              <w:spacing w:after="0" w:line="200" w:lineRule="atLeast"/>
              <w:jc w:val="both"/>
              <w:rPr>
                <w:rFonts w:ascii="Arial" w:hAnsi="Arial" w:cs="Arial"/>
                <w:sz w:val="20"/>
              </w:rPr>
            </w:pPr>
            <w:r w:rsidRPr="006C2472">
              <w:rPr>
                <w:rFonts w:ascii="Arial" w:hAnsi="Arial" w:cs="Arial"/>
                <w:sz w:val="20"/>
              </w:rPr>
              <w:t>электронное взаимодействие в рамках ISO и IEC;</w:t>
            </w:r>
          </w:p>
          <w:p w:rsidR="002F35E5" w:rsidRPr="006C2472" w:rsidRDefault="002F35E5" w:rsidP="005914F5">
            <w:pPr>
              <w:pStyle w:val="21"/>
              <w:numPr>
                <w:ilvl w:val="0"/>
                <w:numId w:val="5"/>
              </w:numPr>
              <w:spacing w:after="0" w:line="200" w:lineRule="atLeast"/>
              <w:jc w:val="both"/>
              <w:rPr>
                <w:rFonts w:ascii="Arial" w:hAnsi="Arial" w:cs="Arial"/>
                <w:sz w:val="20"/>
              </w:rPr>
            </w:pPr>
            <w:r w:rsidRPr="006C2472">
              <w:rPr>
                <w:rFonts w:ascii="Arial" w:hAnsi="Arial" w:cs="Arial"/>
                <w:sz w:val="20"/>
              </w:rPr>
              <w:t>практика распространения международных стандартов;</w:t>
            </w:r>
          </w:p>
          <w:p w:rsidR="002F35E5" w:rsidRPr="006C2472" w:rsidRDefault="002F35E5" w:rsidP="005914F5">
            <w:pPr>
              <w:pStyle w:val="21"/>
              <w:numPr>
                <w:ilvl w:val="0"/>
                <w:numId w:val="5"/>
              </w:numPr>
              <w:spacing w:after="0" w:line="200" w:lineRule="atLeast"/>
              <w:jc w:val="both"/>
              <w:rPr>
                <w:rFonts w:ascii="Arial" w:hAnsi="Arial" w:cs="Arial"/>
                <w:sz w:val="20"/>
              </w:rPr>
            </w:pPr>
            <w:r w:rsidRPr="006C2472">
              <w:rPr>
                <w:rFonts w:ascii="Arial" w:hAnsi="Arial" w:cs="Arial"/>
                <w:sz w:val="20"/>
              </w:rPr>
              <w:t>практика применения Директив ЕС;</w:t>
            </w:r>
          </w:p>
          <w:p w:rsidR="002F35E5" w:rsidRPr="00A16984" w:rsidRDefault="002F35E5" w:rsidP="00532CBA">
            <w:pPr>
              <w:pStyle w:val="21"/>
              <w:numPr>
                <w:ilvl w:val="0"/>
                <w:numId w:val="5"/>
              </w:numPr>
              <w:tabs>
                <w:tab w:val="num" w:pos="0"/>
              </w:tabs>
              <w:spacing w:after="0" w:line="200" w:lineRule="atLeast"/>
              <w:ind w:firstLine="443"/>
              <w:jc w:val="both"/>
              <w:rPr>
                <w:rFonts w:ascii="Arial" w:hAnsi="Arial" w:cs="Arial"/>
                <w:sz w:val="20"/>
              </w:rPr>
            </w:pPr>
            <w:r w:rsidRPr="006C2472">
              <w:rPr>
                <w:rFonts w:ascii="Arial" w:hAnsi="Arial" w:cs="Arial"/>
                <w:sz w:val="20"/>
              </w:rPr>
              <w:t>внедрение новых Директив ЕС</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r w:rsidR="002F35E5" w:rsidRPr="00A16984" w:rsidTr="00DC4D76">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8.3.</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bl>
    <w:p w:rsidR="000A1538" w:rsidRDefault="000A1538"/>
    <w:sectPr w:rsidR="000A1538" w:rsidSect="006C2472">
      <w:type w:val="continuous"/>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3B1" w:rsidRDefault="005B23B1">
      <w:r>
        <w:separator/>
      </w:r>
    </w:p>
  </w:endnote>
  <w:endnote w:type="continuationSeparator" w:id="0">
    <w:p w:rsidR="005B23B1" w:rsidRDefault="005B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04D" w:rsidRDefault="006310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3104D" w:rsidRDefault="0063104D">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04D" w:rsidRDefault="006310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63104D" w:rsidRPr="000E4D0E" w:rsidRDefault="0063104D" w:rsidP="005914F5">
    <w:pPr>
      <w:ind w:left="5400" w:hanging="5400"/>
      <w:rPr>
        <w:rFonts w:ascii="Arial" w:hAnsi="Arial" w:cs="Arial"/>
        <w:sz w:val="16"/>
        <w:szCs w:val="16"/>
      </w:rPr>
    </w:pPr>
    <w:r>
      <w:rPr>
        <w:rFonts w:ascii="Arial" w:hAnsi="Arial" w:cs="Arial"/>
        <w:sz w:val="16"/>
        <w:szCs w:val="16"/>
      </w:rPr>
      <w:t>Приложение №06</w:t>
    </w:r>
    <w:r w:rsidRPr="000E4D0E">
      <w:rPr>
        <w:rFonts w:ascii="Arial" w:hAnsi="Arial" w:cs="Arial"/>
        <w:sz w:val="16"/>
        <w:szCs w:val="16"/>
      </w:rPr>
      <w:t xml:space="preserve"> к протоколу МГС № 5</w:t>
    </w:r>
    <w:r>
      <w:rPr>
        <w:rFonts w:ascii="Arial" w:hAnsi="Arial" w:cs="Arial"/>
        <w:sz w:val="16"/>
        <w:szCs w:val="16"/>
      </w:rPr>
      <w:t>3</w:t>
    </w:r>
    <w:r w:rsidRPr="000E4D0E">
      <w:rPr>
        <w:rFonts w:ascii="Arial" w:hAnsi="Arial" w:cs="Arial"/>
        <w:sz w:val="16"/>
        <w:szCs w:val="16"/>
      </w:rPr>
      <w:t>-201</w:t>
    </w:r>
    <w:r>
      <w:rPr>
        <w:rFonts w:ascii="Arial" w:hAnsi="Arial" w:cs="Arial"/>
        <w:sz w:val="16"/>
        <w:szCs w:val="16"/>
      </w:rPr>
      <w:t>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3B1" w:rsidRDefault="005B23B1">
      <w:r>
        <w:separator/>
      </w:r>
    </w:p>
  </w:footnote>
  <w:footnote w:type="continuationSeparator" w:id="0">
    <w:p w:rsidR="005B23B1" w:rsidRDefault="005B23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61EBB"/>
    <w:multiLevelType w:val="hybridMultilevel"/>
    <w:tmpl w:val="10864F04"/>
    <w:lvl w:ilvl="0" w:tplc="79EA805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7" w15:restartNumberingAfterBreak="0">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8"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
  </w:num>
  <w:num w:numId="3">
    <w:abstractNumId w:val="7"/>
  </w:num>
  <w:num w:numId="4">
    <w:abstractNumId w:val="6"/>
  </w:num>
  <w:num w:numId="5">
    <w:abstractNumId w:val="10"/>
  </w:num>
  <w:num w:numId="6">
    <w:abstractNumId w:val="11"/>
  </w:num>
  <w:num w:numId="7">
    <w:abstractNumId w:val="9"/>
  </w:num>
  <w:num w:numId="8">
    <w:abstractNumId w:val="3"/>
  </w:num>
  <w:num w:numId="9">
    <w:abstractNumId w:val="10"/>
  </w:num>
  <w:num w:numId="10">
    <w:abstractNumId w:val="4"/>
  </w:num>
  <w:num w:numId="11">
    <w:abstractNumId w:val="2"/>
  </w:num>
  <w:num w:numId="12">
    <w:abstractNumId w:val="0"/>
  </w:num>
  <w:num w:numId="13">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nference">
    <w15:presenceInfo w15:providerId="None" w15:userId="confere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60"/>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F27"/>
    <w:rsid w:val="000037BD"/>
    <w:rsid w:val="00004540"/>
    <w:rsid w:val="000113BF"/>
    <w:rsid w:val="0003446B"/>
    <w:rsid w:val="00056DF1"/>
    <w:rsid w:val="0008621E"/>
    <w:rsid w:val="00086B71"/>
    <w:rsid w:val="00095E8E"/>
    <w:rsid w:val="000A0C2C"/>
    <w:rsid w:val="000A1538"/>
    <w:rsid w:val="000A5905"/>
    <w:rsid w:val="000B3175"/>
    <w:rsid w:val="000C7B5F"/>
    <w:rsid w:val="000E1D81"/>
    <w:rsid w:val="000E4D0E"/>
    <w:rsid w:val="000E553E"/>
    <w:rsid w:val="000E6CA4"/>
    <w:rsid w:val="000F35BD"/>
    <w:rsid w:val="000F7B90"/>
    <w:rsid w:val="00127178"/>
    <w:rsid w:val="00146371"/>
    <w:rsid w:val="00160227"/>
    <w:rsid w:val="001947E5"/>
    <w:rsid w:val="001A0147"/>
    <w:rsid w:val="001A3A35"/>
    <w:rsid w:val="001F7D88"/>
    <w:rsid w:val="00211FA7"/>
    <w:rsid w:val="00216FC5"/>
    <w:rsid w:val="00217CBB"/>
    <w:rsid w:val="0024679D"/>
    <w:rsid w:val="002475EE"/>
    <w:rsid w:val="00266123"/>
    <w:rsid w:val="00266BE5"/>
    <w:rsid w:val="002831BE"/>
    <w:rsid w:val="002A5B40"/>
    <w:rsid w:val="002B066C"/>
    <w:rsid w:val="002B6EF8"/>
    <w:rsid w:val="002C2AA8"/>
    <w:rsid w:val="002F35E5"/>
    <w:rsid w:val="00310563"/>
    <w:rsid w:val="003140A0"/>
    <w:rsid w:val="00315906"/>
    <w:rsid w:val="003213E6"/>
    <w:rsid w:val="0035011C"/>
    <w:rsid w:val="00350E6D"/>
    <w:rsid w:val="003567CE"/>
    <w:rsid w:val="00363B24"/>
    <w:rsid w:val="00365154"/>
    <w:rsid w:val="0038451B"/>
    <w:rsid w:val="003B0BD8"/>
    <w:rsid w:val="003B0F12"/>
    <w:rsid w:val="003D226C"/>
    <w:rsid w:val="003D57D1"/>
    <w:rsid w:val="003E19C5"/>
    <w:rsid w:val="003E3CA7"/>
    <w:rsid w:val="003F23A0"/>
    <w:rsid w:val="003F64F1"/>
    <w:rsid w:val="00402F86"/>
    <w:rsid w:val="00403C27"/>
    <w:rsid w:val="00404DC4"/>
    <w:rsid w:val="0041043B"/>
    <w:rsid w:val="004178CF"/>
    <w:rsid w:val="004646DF"/>
    <w:rsid w:val="004933E9"/>
    <w:rsid w:val="004B57CC"/>
    <w:rsid w:val="004C39AB"/>
    <w:rsid w:val="004E0683"/>
    <w:rsid w:val="004F712C"/>
    <w:rsid w:val="00523187"/>
    <w:rsid w:val="0052365A"/>
    <w:rsid w:val="00530D78"/>
    <w:rsid w:val="00532CBA"/>
    <w:rsid w:val="00547B4E"/>
    <w:rsid w:val="00550143"/>
    <w:rsid w:val="00553B67"/>
    <w:rsid w:val="005914F5"/>
    <w:rsid w:val="005B23B1"/>
    <w:rsid w:val="005C14ED"/>
    <w:rsid w:val="005C2B12"/>
    <w:rsid w:val="0062276F"/>
    <w:rsid w:val="0063104D"/>
    <w:rsid w:val="00690995"/>
    <w:rsid w:val="00694B11"/>
    <w:rsid w:val="006972AF"/>
    <w:rsid w:val="006B5633"/>
    <w:rsid w:val="006C104A"/>
    <w:rsid w:val="006C2472"/>
    <w:rsid w:val="006C5F7E"/>
    <w:rsid w:val="006F2F5E"/>
    <w:rsid w:val="00730556"/>
    <w:rsid w:val="00734676"/>
    <w:rsid w:val="00746401"/>
    <w:rsid w:val="00752D79"/>
    <w:rsid w:val="00754403"/>
    <w:rsid w:val="007570D1"/>
    <w:rsid w:val="007760E9"/>
    <w:rsid w:val="00792D86"/>
    <w:rsid w:val="00792F63"/>
    <w:rsid w:val="007A5BEB"/>
    <w:rsid w:val="007B3D06"/>
    <w:rsid w:val="007D18A0"/>
    <w:rsid w:val="007D3957"/>
    <w:rsid w:val="007E1188"/>
    <w:rsid w:val="007E1D7D"/>
    <w:rsid w:val="00805D78"/>
    <w:rsid w:val="0085285C"/>
    <w:rsid w:val="00862C47"/>
    <w:rsid w:val="0087448D"/>
    <w:rsid w:val="00874D48"/>
    <w:rsid w:val="00876971"/>
    <w:rsid w:val="0089125F"/>
    <w:rsid w:val="00894F91"/>
    <w:rsid w:val="008C341D"/>
    <w:rsid w:val="008D1FD6"/>
    <w:rsid w:val="008D413F"/>
    <w:rsid w:val="009201EC"/>
    <w:rsid w:val="00922653"/>
    <w:rsid w:val="009354DA"/>
    <w:rsid w:val="00953E14"/>
    <w:rsid w:val="00954C3F"/>
    <w:rsid w:val="00961882"/>
    <w:rsid w:val="009728D9"/>
    <w:rsid w:val="009844C8"/>
    <w:rsid w:val="00994EE5"/>
    <w:rsid w:val="009A4CDF"/>
    <w:rsid w:val="009C1530"/>
    <w:rsid w:val="009C4653"/>
    <w:rsid w:val="009E1073"/>
    <w:rsid w:val="009E22C6"/>
    <w:rsid w:val="009E521A"/>
    <w:rsid w:val="009E79AB"/>
    <w:rsid w:val="009F37A3"/>
    <w:rsid w:val="009F37D8"/>
    <w:rsid w:val="00A043A0"/>
    <w:rsid w:val="00A0695A"/>
    <w:rsid w:val="00A13DE4"/>
    <w:rsid w:val="00A20793"/>
    <w:rsid w:val="00A362BB"/>
    <w:rsid w:val="00A553A0"/>
    <w:rsid w:val="00A6483A"/>
    <w:rsid w:val="00A921B9"/>
    <w:rsid w:val="00AC3F95"/>
    <w:rsid w:val="00AD46FB"/>
    <w:rsid w:val="00AE072F"/>
    <w:rsid w:val="00AE0F9D"/>
    <w:rsid w:val="00AF62DA"/>
    <w:rsid w:val="00B06462"/>
    <w:rsid w:val="00B16A29"/>
    <w:rsid w:val="00B17C7A"/>
    <w:rsid w:val="00B26CDC"/>
    <w:rsid w:val="00B32F96"/>
    <w:rsid w:val="00B36D05"/>
    <w:rsid w:val="00B55925"/>
    <w:rsid w:val="00BA13B6"/>
    <w:rsid w:val="00BA54EC"/>
    <w:rsid w:val="00BA7B6D"/>
    <w:rsid w:val="00BB0811"/>
    <w:rsid w:val="00BB7035"/>
    <w:rsid w:val="00BB7F7D"/>
    <w:rsid w:val="00BC14C8"/>
    <w:rsid w:val="00BD0D9E"/>
    <w:rsid w:val="00BD5F7E"/>
    <w:rsid w:val="00BF4304"/>
    <w:rsid w:val="00BF4D23"/>
    <w:rsid w:val="00C0566B"/>
    <w:rsid w:val="00C306F5"/>
    <w:rsid w:val="00C46E8D"/>
    <w:rsid w:val="00C70037"/>
    <w:rsid w:val="00C87B48"/>
    <w:rsid w:val="00C93AB6"/>
    <w:rsid w:val="00C955CD"/>
    <w:rsid w:val="00CA3617"/>
    <w:rsid w:val="00CB7584"/>
    <w:rsid w:val="00CE0B73"/>
    <w:rsid w:val="00CE7532"/>
    <w:rsid w:val="00CF11EB"/>
    <w:rsid w:val="00D1450A"/>
    <w:rsid w:val="00D30F32"/>
    <w:rsid w:val="00D447FC"/>
    <w:rsid w:val="00D50442"/>
    <w:rsid w:val="00D57A76"/>
    <w:rsid w:val="00D66F27"/>
    <w:rsid w:val="00D66F96"/>
    <w:rsid w:val="00D7096C"/>
    <w:rsid w:val="00D71BA6"/>
    <w:rsid w:val="00D77EED"/>
    <w:rsid w:val="00D84548"/>
    <w:rsid w:val="00DB1217"/>
    <w:rsid w:val="00DC4D76"/>
    <w:rsid w:val="00DC6492"/>
    <w:rsid w:val="00DE3354"/>
    <w:rsid w:val="00E36CF8"/>
    <w:rsid w:val="00E53230"/>
    <w:rsid w:val="00E651B3"/>
    <w:rsid w:val="00E83936"/>
    <w:rsid w:val="00E86CB4"/>
    <w:rsid w:val="00EA259B"/>
    <w:rsid w:val="00EA3C2F"/>
    <w:rsid w:val="00EA458F"/>
    <w:rsid w:val="00EF2C26"/>
    <w:rsid w:val="00EF2CC8"/>
    <w:rsid w:val="00F009EA"/>
    <w:rsid w:val="00F0205A"/>
    <w:rsid w:val="00F13360"/>
    <w:rsid w:val="00F350DA"/>
    <w:rsid w:val="00F36B22"/>
    <w:rsid w:val="00F455DD"/>
    <w:rsid w:val="00F56C2B"/>
    <w:rsid w:val="00F60B53"/>
    <w:rsid w:val="00F6448D"/>
    <w:rsid w:val="00F848D1"/>
    <w:rsid w:val="00F85E37"/>
    <w:rsid w:val="00F96D19"/>
    <w:rsid w:val="00FA19B4"/>
    <w:rsid w:val="00FA26A8"/>
    <w:rsid w:val="00FA4A48"/>
    <w:rsid w:val="00FB073A"/>
    <w:rsid w:val="00FC7557"/>
    <w:rsid w:val="00FD55E7"/>
    <w:rsid w:val="00FF0DFD"/>
    <w:rsid w:val="00FF43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E22A686"/>
  <w15:docId w15:val="{49BCD615-76FE-4F50-B439-F140ED4A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Заголовок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7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ebportalsrv.gost.ru/portal/GostNews.nsf/acaf7051ec840948c22571290059c78f/c3828af4e96a256944257d550023a643/$FILE/MGS_archive.r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6491</Words>
  <Characters>37001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conference</cp:lastModifiedBy>
  <cp:revision>5</cp:revision>
  <dcterms:created xsi:type="dcterms:W3CDTF">2018-06-26T10:39:00Z</dcterms:created>
  <dcterms:modified xsi:type="dcterms:W3CDTF">2018-06-27T08:41:00Z</dcterms:modified>
</cp:coreProperties>
</file>